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316"/>
        <w:gridCol w:w="4219"/>
      </w:tblGrid>
      <w:tr w:rsidR="006C5B5F" w:rsidRPr="00CD6EC5" w14:paraId="08DC9A58" w14:textId="77777777" w:rsidTr="009C656D">
        <w:trPr>
          <w:trHeight w:val="1693"/>
        </w:trPr>
        <w:tc>
          <w:tcPr>
            <w:tcW w:w="4928" w:type="dxa"/>
            <w:gridSpan w:val="2"/>
          </w:tcPr>
          <w:p w14:paraId="08DC9A50"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08DC9A73" wp14:editId="08DC9A74">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83" w:type="dxa"/>
          </w:tcPr>
          <w:p w14:paraId="08DC9A57" w14:textId="253E2CCC" w:rsidR="006C5B5F" w:rsidRPr="00CD6EC5" w:rsidRDefault="00747B46" w:rsidP="00474BAD">
            <w:pPr>
              <w:ind w:left="-69"/>
              <w:jc w:val="right"/>
              <w:rPr>
                <w:rFonts w:ascii="Times New Roman" w:hAnsi="Times New Roman" w:cs="Times New Roman"/>
                <w:sz w:val="24"/>
                <w:szCs w:val="24"/>
              </w:rPr>
            </w:pPr>
            <w:r>
              <w:rPr>
                <w:rFonts w:ascii="Times New Roman" w:hAnsi="Times New Roman" w:cs="Times New Roman"/>
                <w:sz w:val="24"/>
                <w:szCs w:val="24"/>
              </w:rPr>
              <w:t>Lisa 4</w:t>
            </w:r>
          </w:p>
        </w:tc>
      </w:tr>
      <w:tr w:rsidR="006C5B5F" w:rsidRPr="00CD6EC5" w14:paraId="08DC9A5E" w14:textId="77777777" w:rsidTr="009C656D">
        <w:trPr>
          <w:trHeight w:val="1848"/>
        </w:trPr>
        <w:tc>
          <w:tcPr>
            <w:tcW w:w="4928" w:type="dxa"/>
            <w:gridSpan w:val="2"/>
          </w:tcPr>
          <w:p w14:paraId="08DC9A59" w14:textId="77777777"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283" w:type="dxa"/>
          </w:tcPr>
          <w:p w14:paraId="08DC9A5A" w14:textId="77777777" w:rsidR="006C5B5F" w:rsidRPr="00CD6EC5" w:rsidRDefault="006C5B5F" w:rsidP="0089567D">
            <w:pPr>
              <w:ind w:left="-69"/>
              <w:jc w:val="right"/>
              <w:rPr>
                <w:rFonts w:ascii="Times New Roman" w:hAnsi="Times New Roman" w:cs="Times New Roman"/>
                <w:sz w:val="24"/>
                <w:szCs w:val="24"/>
              </w:rPr>
            </w:pPr>
          </w:p>
          <w:p w14:paraId="08DC9A5B" w14:textId="77777777" w:rsidR="002B6007" w:rsidRPr="00CD6EC5" w:rsidRDefault="002B6007" w:rsidP="0089567D">
            <w:pPr>
              <w:ind w:left="-69"/>
              <w:jc w:val="right"/>
              <w:rPr>
                <w:rFonts w:ascii="Times New Roman" w:hAnsi="Times New Roman" w:cs="Times New Roman"/>
                <w:sz w:val="24"/>
                <w:szCs w:val="24"/>
              </w:rPr>
            </w:pPr>
          </w:p>
          <w:p w14:paraId="24941B32" w14:textId="77777777" w:rsidR="00747B46" w:rsidRDefault="00747B46" w:rsidP="0089567D">
            <w:pPr>
              <w:ind w:left="-69"/>
              <w:jc w:val="right"/>
              <w:rPr>
                <w:rFonts w:ascii="Times New Roman" w:hAnsi="Times New Roman" w:cs="Times New Roman"/>
                <w:sz w:val="24"/>
                <w:szCs w:val="24"/>
              </w:rPr>
            </w:pPr>
            <w:r>
              <w:rPr>
                <w:rFonts w:ascii="Times New Roman" w:hAnsi="Times New Roman" w:cs="Times New Roman"/>
                <w:sz w:val="24"/>
                <w:szCs w:val="24"/>
              </w:rPr>
              <w:t>14.02.2023 nr 1-3/29</w:t>
            </w:r>
          </w:p>
          <w:p w14:paraId="063FD219" w14:textId="5C5784F2" w:rsidR="005006E2" w:rsidRDefault="005006E2" w:rsidP="0089567D">
            <w:pPr>
              <w:ind w:left="-69"/>
              <w:jc w:val="right"/>
              <w:rPr>
                <w:rFonts w:ascii="Times New Roman" w:hAnsi="Times New Roman" w:cs="Times New Roman"/>
                <w:sz w:val="24"/>
                <w:szCs w:val="24"/>
              </w:rPr>
            </w:pPr>
            <w:r>
              <w:rPr>
                <w:rFonts w:ascii="Times New Roman" w:hAnsi="Times New Roman" w:cs="Times New Roman"/>
                <w:sz w:val="24"/>
                <w:szCs w:val="24"/>
              </w:rPr>
              <w:t>muudetud siseministri</w:t>
            </w:r>
            <w:r w:rsidR="00C01C23">
              <w:rPr>
                <w:rFonts w:ascii="Times New Roman" w:hAnsi="Times New Roman" w:cs="Times New Roman"/>
                <w:sz w:val="24"/>
                <w:szCs w:val="24"/>
              </w:rPr>
              <w:t xml:space="preserve"> </w:t>
            </w:r>
            <w:r w:rsidR="00B53675">
              <w:rPr>
                <w:rFonts w:ascii="Times New Roman" w:hAnsi="Times New Roman" w:cs="Times New Roman"/>
                <w:sz w:val="24"/>
                <w:szCs w:val="24"/>
              </w:rPr>
              <w:t>käskkirjadega</w:t>
            </w:r>
            <w:ins w:id="0" w:author="Aivi Kuivonen" w:date="2025-10-03T10:20:00Z">
              <w:r w:rsidR="00BE320F">
                <w:rPr>
                  <w:rFonts w:ascii="Times New Roman" w:hAnsi="Times New Roman" w:cs="Times New Roman"/>
                  <w:sz w:val="24"/>
                  <w:szCs w:val="24"/>
                </w:rPr>
                <w:t xml:space="preserve"> </w:t>
              </w:r>
            </w:ins>
            <w:r w:rsidR="00C01C23">
              <w:rPr>
                <w:rFonts w:ascii="Times New Roman" w:hAnsi="Times New Roman" w:cs="Times New Roman"/>
                <w:sz w:val="24"/>
                <w:szCs w:val="24"/>
              </w:rPr>
              <w:t>02.05.2024</w:t>
            </w:r>
            <w:r w:rsidR="00F17B9D">
              <w:rPr>
                <w:rFonts w:ascii="Times New Roman" w:hAnsi="Times New Roman" w:cs="Times New Roman"/>
                <w:sz w:val="24"/>
                <w:szCs w:val="24"/>
              </w:rPr>
              <w:t xml:space="preserve"> </w:t>
            </w:r>
            <w:r>
              <w:rPr>
                <w:rFonts w:ascii="Times New Roman" w:hAnsi="Times New Roman" w:cs="Times New Roman"/>
                <w:sz w:val="24"/>
                <w:szCs w:val="24"/>
              </w:rPr>
              <w:t xml:space="preserve">nr </w:t>
            </w:r>
            <w:r w:rsidR="00C01C23">
              <w:rPr>
                <w:rFonts w:ascii="Times New Roman" w:hAnsi="Times New Roman" w:cs="Times New Roman"/>
                <w:sz w:val="24"/>
                <w:szCs w:val="24"/>
              </w:rPr>
              <w:t>1-3/3</w:t>
            </w:r>
            <w:r w:rsidR="00B935E9">
              <w:rPr>
                <w:rFonts w:ascii="Times New Roman" w:hAnsi="Times New Roman" w:cs="Times New Roman"/>
                <w:sz w:val="24"/>
                <w:szCs w:val="24"/>
              </w:rPr>
              <w:t>7</w:t>
            </w:r>
            <w:r w:rsidR="00AF3D1E">
              <w:rPr>
                <w:rFonts w:ascii="Times New Roman" w:hAnsi="Times New Roman" w:cs="Times New Roman"/>
                <w:sz w:val="24"/>
                <w:szCs w:val="24"/>
              </w:rPr>
              <w:t>,</w:t>
            </w:r>
            <w:r w:rsidR="006A63ED">
              <w:rPr>
                <w:rFonts w:ascii="Times New Roman" w:hAnsi="Times New Roman" w:cs="Times New Roman"/>
                <w:sz w:val="24"/>
                <w:szCs w:val="24"/>
              </w:rPr>
              <w:t xml:space="preserve">  </w:t>
            </w:r>
          </w:p>
          <w:p w14:paraId="66414BEB" w14:textId="2404F0CE" w:rsidR="006A63ED" w:rsidRDefault="00381F9D" w:rsidP="00BE320F">
            <w:pPr>
              <w:ind w:left="-69"/>
              <w:jc w:val="right"/>
              <w:rPr>
                <w:rFonts w:ascii="Times New Roman" w:hAnsi="Times New Roman" w:cs="Times New Roman"/>
                <w:sz w:val="24"/>
                <w:szCs w:val="24"/>
              </w:rPr>
            </w:pPr>
            <w:r>
              <w:rPr>
                <w:rFonts w:ascii="Times New Roman" w:hAnsi="Times New Roman" w:cs="Times New Roman"/>
                <w:sz w:val="24"/>
                <w:szCs w:val="24"/>
              </w:rPr>
              <w:t>23.08.20</w:t>
            </w:r>
            <w:r w:rsidR="006A63ED">
              <w:rPr>
                <w:rFonts w:ascii="Times New Roman" w:hAnsi="Times New Roman" w:cs="Times New Roman"/>
                <w:sz w:val="24"/>
                <w:szCs w:val="24"/>
              </w:rPr>
              <w:t xml:space="preserve">24 </w:t>
            </w:r>
            <w:r w:rsidR="00BE320F">
              <w:rPr>
                <w:rFonts w:ascii="Times New Roman" w:hAnsi="Times New Roman" w:cs="Times New Roman"/>
                <w:sz w:val="24"/>
                <w:szCs w:val="24"/>
              </w:rPr>
              <w:t>nr 1-3/111</w:t>
            </w:r>
            <w:r w:rsidR="00B53675">
              <w:rPr>
                <w:rFonts w:ascii="Times New Roman" w:hAnsi="Times New Roman" w:cs="Times New Roman"/>
                <w:sz w:val="24"/>
                <w:szCs w:val="24"/>
              </w:rPr>
              <w:t>,</w:t>
            </w:r>
          </w:p>
          <w:p w14:paraId="3E9AEC51" w14:textId="541CC397" w:rsidR="00E02809" w:rsidRDefault="00AF3D1E" w:rsidP="0089567D">
            <w:pPr>
              <w:ind w:left="-69"/>
              <w:jc w:val="right"/>
              <w:rPr>
                <w:rFonts w:ascii="Times New Roman" w:hAnsi="Times New Roman" w:cs="Times New Roman"/>
                <w:sz w:val="24"/>
                <w:szCs w:val="24"/>
              </w:rPr>
            </w:pPr>
            <w:r>
              <w:rPr>
                <w:rFonts w:ascii="Times New Roman" w:hAnsi="Times New Roman" w:cs="Times New Roman"/>
                <w:sz w:val="24"/>
                <w:szCs w:val="24"/>
              </w:rPr>
              <w:t>14.11.2024</w:t>
            </w:r>
            <w:ins w:id="1" w:author="Aivi Kuivonen" w:date="2025-10-03T10:19:00Z">
              <w:r w:rsidR="00BE320F">
                <w:rPr>
                  <w:rFonts w:ascii="Times New Roman" w:hAnsi="Times New Roman" w:cs="Times New Roman"/>
                  <w:sz w:val="24"/>
                  <w:szCs w:val="24"/>
                </w:rPr>
                <w:t xml:space="preserve"> </w:t>
              </w:r>
            </w:ins>
            <w:r w:rsidR="00BE320F">
              <w:rPr>
                <w:rFonts w:ascii="Times New Roman" w:hAnsi="Times New Roman" w:cs="Times New Roman"/>
                <w:sz w:val="24"/>
                <w:szCs w:val="24"/>
              </w:rPr>
              <w:t xml:space="preserve">nr 1-3/123 </w:t>
            </w:r>
            <w:ins w:id="2" w:author="Aivi Kuivonen" w:date="2025-10-03T10:20:00Z">
              <w:r w:rsidR="00BE320F">
                <w:rPr>
                  <w:rFonts w:ascii="Times New Roman" w:hAnsi="Times New Roman" w:cs="Times New Roman"/>
                  <w:sz w:val="24"/>
                  <w:szCs w:val="24"/>
                </w:rPr>
                <w:t>ja</w:t>
              </w:r>
            </w:ins>
          </w:p>
          <w:p w14:paraId="152B61EF" w14:textId="77777777" w:rsidR="00B53675" w:rsidRDefault="00BE320F" w:rsidP="0089567D">
            <w:pPr>
              <w:ind w:left="-69"/>
              <w:jc w:val="right"/>
              <w:rPr>
                <w:ins w:id="3" w:author="Aivi Kuivonen" w:date="2025-10-03T10:21:00Z"/>
                <w:rFonts w:ascii="Times New Roman" w:hAnsi="Times New Roman" w:cs="Times New Roman"/>
                <w:sz w:val="24"/>
                <w:szCs w:val="24"/>
              </w:rPr>
            </w:pPr>
            <w:ins w:id="4" w:author="Aivi Kuivonen" w:date="2025-10-03T10:21:00Z">
              <w:r>
                <w:rPr>
                  <w:rFonts w:ascii="Times New Roman" w:hAnsi="Times New Roman" w:cs="Times New Roman"/>
                  <w:sz w:val="24"/>
                  <w:szCs w:val="24"/>
                </w:rPr>
                <w:t>...2025 nr 1-3/…</w:t>
              </w:r>
            </w:ins>
          </w:p>
          <w:p w14:paraId="08DC9A5D" w14:textId="706FED47" w:rsidR="00BE320F" w:rsidRPr="00CD6EC5" w:rsidRDefault="00BE320F" w:rsidP="0089567D">
            <w:pPr>
              <w:ind w:left="-69"/>
              <w:jc w:val="right"/>
              <w:rPr>
                <w:rFonts w:ascii="Times New Roman" w:hAnsi="Times New Roman" w:cs="Times New Roman"/>
                <w:sz w:val="24"/>
                <w:szCs w:val="24"/>
              </w:rPr>
            </w:pPr>
          </w:p>
        </w:tc>
      </w:tr>
      <w:tr w:rsidR="001A4AAD" w:rsidRPr="00CD6EC5" w14:paraId="08DC9A61" w14:textId="77777777" w:rsidTr="003F214D">
        <w:trPr>
          <w:trHeight w:val="2561"/>
        </w:trPr>
        <w:tc>
          <w:tcPr>
            <w:tcW w:w="4605" w:type="dxa"/>
          </w:tcPr>
          <w:p w14:paraId="08DC9A5F" w14:textId="7534ADA8" w:rsidR="001A4AAD" w:rsidRPr="002311CE" w:rsidRDefault="00973F04" w:rsidP="002311CE">
            <w:pPr>
              <w:ind w:left="-105"/>
              <w:rPr>
                <w:rFonts w:ascii="Times New Roman" w:hAnsi="Times New Roman" w:cs="Times New Roman"/>
                <w:b/>
                <w:sz w:val="24"/>
                <w:szCs w:val="24"/>
              </w:rPr>
            </w:pPr>
            <w:r>
              <w:rPr>
                <w:rFonts w:ascii="Times New Roman" w:hAnsi="Times New Roman" w:cs="Times New Roman"/>
                <w:b/>
                <w:sz w:val="24"/>
                <w:szCs w:val="24"/>
              </w:rPr>
              <w:t>Piirihalduse ja viisapoliitika rahastu meetme nr 1.1</w:t>
            </w:r>
            <w:r w:rsidR="005006E2">
              <w:rPr>
                <w:rFonts w:ascii="Times New Roman" w:hAnsi="Times New Roman" w:cs="Times New Roman"/>
                <w:b/>
                <w:sz w:val="24"/>
                <w:szCs w:val="24"/>
              </w:rPr>
              <w:t xml:space="preserve"> „</w:t>
            </w:r>
            <w:r w:rsidR="003F214D" w:rsidRPr="003F214D">
              <w:rPr>
                <w:rFonts w:ascii="Times New Roman" w:hAnsi="Times New Roman" w:cs="Times New Roman"/>
                <w:b/>
                <w:sz w:val="24"/>
                <w:szCs w:val="24"/>
              </w:rPr>
              <w:t>Asjakohase varustuse uuendamise ja kasutamise kaudu Euroopa piiri- ja rannikuvalve toetamine vä</w:t>
            </w:r>
            <w:r w:rsidR="003F214D">
              <w:rPr>
                <w:rFonts w:ascii="Times New Roman" w:hAnsi="Times New Roman" w:cs="Times New Roman"/>
                <w:b/>
                <w:sz w:val="24"/>
                <w:szCs w:val="24"/>
              </w:rPr>
              <w:t>l</w:t>
            </w:r>
            <w:r w:rsidR="003F214D" w:rsidRPr="003F214D">
              <w:rPr>
                <w:rFonts w:ascii="Times New Roman" w:hAnsi="Times New Roman" w:cs="Times New Roman"/>
                <w:b/>
                <w:sz w:val="24"/>
                <w:szCs w:val="24"/>
              </w:rPr>
              <w:t>ispiiridel tõhusa Euroopa integreeritud piirihalduse rakendamisel“ toetuse andmise tingimused</w:t>
            </w:r>
          </w:p>
        </w:tc>
        <w:tc>
          <w:tcPr>
            <w:tcW w:w="4606" w:type="dxa"/>
            <w:gridSpan w:val="2"/>
          </w:tcPr>
          <w:p w14:paraId="08DC9A60" w14:textId="77777777" w:rsidR="001A4AAD" w:rsidRPr="00CD6EC5" w:rsidRDefault="001A4AAD" w:rsidP="0089567D">
            <w:pPr>
              <w:rPr>
                <w:rFonts w:ascii="Times New Roman" w:hAnsi="Times New Roman" w:cs="Times New Roman"/>
                <w:sz w:val="24"/>
                <w:szCs w:val="24"/>
              </w:rPr>
            </w:pPr>
          </w:p>
        </w:tc>
      </w:tr>
    </w:tbl>
    <w:p w14:paraId="08DC9A62" w14:textId="77777777" w:rsidR="005442C4" w:rsidRPr="00CD6EC5" w:rsidRDefault="005442C4" w:rsidP="007D2708">
      <w:pPr>
        <w:spacing w:after="0" w:line="240" w:lineRule="auto"/>
        <w:ind w:left="0"/>
        <w:jc w:val="both"/>
        <w:rPr>
          <w:rFonts w:ascii="Times New Roman" w:hAnsi="Times New Roman" w:cs="Times New Roman"/>
          <w:sz w:val="24"/>
          <w:szCs w:val="24"/>
        </w:rPr>
      </w:pPr>
    </w:p>
    <w:p w14:paraId="08DC9A63" w14:textId="6717DB72" w:rsidR="00AF5F00" w:rsidRDefault="00AF5F00" w:rsidP="007D2708">
      <w:pPr>
        <w:spacing w:after="0" w:line="240" w:lineRule="auto"/>
        <w:ind w:left="0"/>
        <w:jc w:val="both"/>
        <w:rPr>
          <w:rFonts w:ascii="Times New Roman" w:hAnsi="Times New Roman" w:cs="Times New Roman"/>
          <w:sz w:val="24"/>
          <w:szCs w:val="24"/>
        </w:rPr>
      </w:pPr>
    </w:p>
    <w:p w14:paraId="194A8573" w14:textId="77777777" w:rsidR="00AE19BC" w:rsidRPr="00CD6EC5" w:rsidRDefault="00AE19BC" w:rsidP="007D2708">
      <w:pPr>
        <w:spacing w:after="0" w:line="240" w:lineRule="auto"/>
        <w:ind w:left="0"/>
        <w:jc w:val="both"/>
        <w:rPr>
          <w:rFonts w:ascii="Times New Roman" w:hAnsi="Times New Roman" w:cs="Times New Roman"/>
          <w:sz w:val="24"/>
          <w:szCs w:val="24"/>
        </w:rPr>
      </w:pPr>
    </w:p>
    <w:p w14:paraId="286C7CB7" w14:textId="77777777" w:rsidR="00474BAD" w:rsidRDefault="00474BAD" w:rsidP="00474BAD">
      <w:pPr>
        <w:spacing w:after="0" w:line="240" w:lineRule="auto"/>
        <w:ind w:left="0"/>
        <w:jc w:val="both"/>
        <w:rPr>
          <w:rFonts w:ascii="Times New Roman" w:hAnsi="Times New Roman" w:cs="Times New Roman"/>
        </w:rPr>
      </w:pPr>
      <w:r w:rsidRPr="00117B61">
        <w:rPr>
          <w:rFonts w:ascii="Times New Roman" w:hAnsi="Times New Roman" w:cs="Times New Roman"/>
        </w:rPr>
        <w:fldChar w:fldCharType="begin"/>
      </w:r>
      <w:r w:rsidRPr="00117B61">
        <w:rPr>
          <w:rFonts w:ascii="Times New Roman" w:eastAsia="Times New Roman" w:hAnsi="Times New Roman" w:cs="Times New Roman"/>
          <w:color w:val="000000" w:themeColor="text1"/>
          <w:sz w:val="24"/>
          <w:szCs w:val="24"/>
        </w:rPr>
        <w:instrText xml:space="preserve"> TOC \o "1-3" \h \z \u </w:instrText>
      </w:r>
      <w:r w:rsidRPr="00117B61">
        <w:rPr>
          <w:rFonts w:ascii="Times New Roman" w:hAnsi="Times New Roman" w:cs="Times New Roman"/>
        </w:rPr>
        <w:fldChar w:fldCharType="end"/>
      </w:r>
      <w:r w:rsidRPr="00117B61">
        <w:rPr>
          <w:rFonts w:ascii="Times New Roman" w:eastAsia="Times New Roman" w:hAnsi="Times New Roman" w:cs="Times New Roman"/>
          <w:color w:val="000000" w:themeColor="text1"/>
          <w:sz w:val="24"/>
          <w:szCs w:val="24"/>
        </w:rPr>
        <w:t>Käskkiri kehtestatakse perioodi 2021–2027 Euroopa Liidu ühtekuuluvus- ja siseturvalisuspoliitika fondide rakendamise seaduse § 10 lõigete 2 ja 4 alusel.</w:t>
      </w:r>
    </w:p>
    <w:p w14:paraId="08DC9A64" w14:textId="35A224DA" w:rsidR="00AF5F00" w:rsidRPr="00CD6EC5" w:rsidRDefault="00AF5F00" w:rsidP="007D2708">
      <w:pPr>
        <w:spacing w:after="0" w:line="240" w:lineRule="auto"/>
        <w:ind w:left="0"/>
        <w:jc w:val="both"/>
        <w:rPr>
          <w:rFonts w:ascii="Times New Roman" w:hAnsi="Times New Roman" w:cs="Times New Roman"/>
          <w:sz w:val="24"/>
          <w:szCs w:val="24"/>
        </w:rPr>
      </w:pPr>
    </w:p>
    <w:p w14:paraId="08DC9A65" w14:textId="77777777" w:rsidR="00AF5F00" w:rsidRPr="00CD6EC5" w:rsidRDefault="00AF5F00" w:rsidP="007D2708">
      <w:pPr>
        <w:spacing w:after="0" w:line="240" w:lineRule="auto"/>
        <w:ind w:left="0"/>
        <w:jc w:val="both"/>
        <w:rPr>
          <w:rFonts w:ascii="Times New Roman" w:hAnsi="Times New Roman" w:cs="Times New Roman"/>
          <w:sz w:val="24"/>
          <w:szCs w:val="24"/>
        </w:rPr>
      </w:pPr>
    </w:p>
    <w:p w14:paraId="17270DA7" w14:textId="77777777" w:rsidR="00474BAD" w:rsidRPr="00117B61" w:rsidRDefault="00474BAD" w:rsidP="00474BAD">
      <w:pPr>
        <w:spacing w:after="0"/>
        <w:ind w:left="0"/>
        <w:rPr>
          <w:rFonts w:ascii="Times New Roman" w:hAnsi="Times New Roman" w:cs="Times New Roman"/>
          <w:b/>
          <w:sz w:val="24"/>
          <w:szCs w:val="24"/>
        </w:rPr>
      </w:pPr>
      <w:r w:rsidRPr="00117B61">
        <w:rPr>
          <w:rFonts w:ascii="Times New Roman" w:hAnsi="Times New Roman" w:cs="Times New Roman"/>
          <w:b/>
          <w:sz w:val="24"/>
          <w:szCs w:val="24"/>
        </w:rPr>
        <w:t xml:space="preserve">Toetuse andmise tingimuste abikõlblikkuse periood </w:t>
      </w:r>
    </w:p>
    <w:p w14:paraId="50438739" w14:textId="7CA0AC1D" w:rsidR="00474BAD" w:rsidRDefault="00474BAD" w:rsidP="00474BAD">
      <w:pPr>
        <w:spacing w:after="0"/>
        <w:ind w:left="0"/>
        <w:rPr>
          <w:rFonts w:ascii="Times New Roman" w:hAnsi="Times New Roman" w:cs="Times New Roman"/>
          <w:sz w:val="24"/>
          <w:szCs w:val="24"/>
        </w:rPr>
      </w:pPr>
      <w:r w:rsidRPr="00117B61">
        <w:rPr>
          <w:rFonts w:ascii="Times New Roman" w:hAnsi="Times New Roman" w:cs="Times New Roman"/>
          <w:sz w:val="24"/>
          <w:szCs w:val="24"/>
        </w:rPr>
        <w:t>01.01.202</w:t>
      </w:r>
      <w:r w:rsidR="006C76BD">
        <w:rPr>
          <w:rFonts w:ascii="Times New Roman" w:hAnsi="Times New Roman" w:cs="Times New Roman"/>
          <w:sz w:val="24"/>
          <w:szCs w:val="24"/>
        </w:rPr>
        <w:t>3</w:t>
      </w:r>
      <w:r w:rsidRPr="00117B61">
        <w:rPr>
          <w:rFonts w:ascii="Times New Roman" w:hAnsi="Times New Roman" w:cs="Times New Roman"/>
          <w:sz w:val="24"/>
          <w:szCs w:val="24"/>
        </w:rPr>
        <w:t>–</w:t>
      </w:r>
      <w:r w:rsidRPr="008B6431">
        <w:rPr>
          <w:rFonts w:ascii="Times New Roman" w:hAnsi="Times New Roman" w:cs="Times New Roman"/>
          <w:sz w:val="24"/>
          <w:szCs w:val="24"/>
        </w:rPr>
        <w:t>31.</w:t>
      </w:r>
      <w:r>
        <w:rPr>
          <w:rFonts w:ascii="Times New Roman" w:hAnsi="Times New Roman" w:cs="Times New Roman"/>
          <w:sz w:val="24"/>
          <w:szCs w:val="24"/>
        </w:rPr>
        <w:t>12</w:t>
      </w:r>
      <w:r w:rsidRPr="008B6431">
        <w:rPr>
          <w:rFonts w:ascii="Times New Roman" w:hAnsi="Times New Roman" w:cs="Times New Roman"/>
          <w:sz w:val="24"/>
          <w:szCs w:val="24"/>
        </w:rPr>
        <w:t>.202</w:t>
      </w:r>
      <w:r>
        <w:rPr>
          <w:rFonts w:ascii="Times New Roman" w:hAnsi="Times New Roman" w:cs="Times New Roman"/>
          <w:sz w:val="24"/>
          <w:szCs w:val="24"/>
        </w:rPr>
        <w:t>9</w:t>
      </w:r>
    </w:p>
    <w:p w14:paraId="49A78174" w14:textId="77777777" w:rsidR="00474BAD" w:rsidRPr="00117B61" w:rsidRDefault="00474BAD" w:rsidP="00474BAD">
      <w:pPr>
        <w:spacing w:after="0"/>
        <w:ind w:left="0"/>
        <w:rPr>
          <w:rFonts w:ascii="Times New Roman" w:hAnsi="Times New Roman" w:cs="Times New Roman"/>
          <w:sz w:val="24"/>
          <w:szCs w:val="24"/>
        </w:rPr>
      </w:pPr>
    </w:p>
    <w:p w14:paraId="3A1E209F" w14:textId="4C070BE7" w:rsidR="00474BAD" w:rsidRPr="00117B61" w:rsidRDefault="00474BAD" w:rsidP="00474BAD">
      <w:pPr>
        <w:spacing w:after="0"/>
        <w:ind w:left="0"/>
        <w:rPr>
          <w:rFonts w:ascii="Times New Roman" w:hAnsi="Times New Roman" w:cs="Times New Roman"/>
          <w:b/>
          <w:sz w:val="24"/>
          <w:szCs w:val="24"/>
        </w:rPr>
      </w:pPr>
      <w:r w:rsidRPr="00117B61">
        <w:rPr>
          <w:rFonts w:ascii="Times New Roman" w:hAnsi="Times New Roman" w:cs="Times New Roman"/>
          <w:b/>
          <w:sz w:val="24"/>
          <w:szCs w:val="24"/>
        </w:rPr>
        <w:t>Elluviija</w:t>
      </w:r>
    </w:p>
    <w:p w14:paraId="2A3AA9CC" w14:textId="77777777" w:rsidR="00474BAD" w:rsidRPr="00117B61" w:rsidRDefault="00474BAD" w:rsidP="00474BAD">
      <w:pPr>
        <w:spacing w:after="0"/>
        <w:ind w:left="0"/>
        <w:rPr>
          <w:rFonts w:ascii="Times New Roman" w:hAnsi="Times New Roman" w:cs="Times New Roman"/>
          <w:sz w:val="24"/>
          <w:szCs w:val="24"/>
        </w:rPr>
      </w:pPr>
      <w:r w:rsidRPr="00117B61">
        <w:rPr>
          <w:rFonts w:ascii="Times New Roman" w:hAnsi="Times New Roman" w:cs="Times New Roman"/>
          <w:sz w:val="24"/>
          <w:szCs w:val="24"/>
        </w:rPr>
        <w:t>Politsei- ja Piirivalveamet</w:t>
      </w:r>
    </w:p>
    <w:p w14:paraId="2179597C" w14:textId="77777777" w:rsidR="00474BAD" w:rsidRPr="00117B61" w:rsidRDefault="00474BAD" w:rsidP="00474BAD">
      <w:pPr>
        <w:spacing w:after="0"/>
        <w:ind w:left="0"/>
        <w:rPr>
          <w:rFonts w:ascii="Times New Roman" w:hAnsi="Times New Roman" w:cs="Times New Roman"/>
          <w:sz w:val="24"/>
          <w:szCs w:val="24"/>
        </w:rPr>
      </w:pPr>
    </w:p>
    <w:p w14:paraId="55BAF883" w14:textId="267249D9" w:rsidR="00474BAD" w:rsidRPr="00412C3B" w:rsidRDefault="00474BAD" w:rsidP="00474BAD">
      <w:pPr>
        <w:spacing w:after="0"/>
        <w:ind w:left="0"/>
        <w:rPr>
          <w:rFonts w:ascii="Times New Roman" w:hAnsi="Times New Roman" w:cs="Times New Roman"/>
          <w:b/>
          <w:sz w:val="24"/>
          <w:szCs w:val="24"/>
        </w:rPr>
      </w:pPr>
      <w:r w:rsidRPr="00412C3B">
        <w:rPr>
          <w:rFonts w:ascii="Times New Roman" w:hAnsi="Times New Roman" w:cs="Times New Roman"/>
          <w:b/>
          <w:sz w:val="24"/>
          <w:szCs w:val="24"/>
        </w:rPr>
        <w:t>Korraldusasutus, rakendusasutus</w:t>
      </w:r>
      <w:r>
        <w:rPr>
          <w:rFonts w:ascii="Times New Roman" w:hAnsi="Times New Roman" w:cs="Times New Roman"/>
          <w:b/>
          <w:sz w:val="24"/>
          <w:szCs w:val="24"/>
        </w:rPr>
        <w:t>,</w:t>
      </w:r>
      <w:r w:rsidRPr="00412C3B">
        <w:rPr>
          <w:rFonts w:ascii="Times New Roman" w:hAnsi="Times New Roman" w:cs="Times New Roman"/>
          <w:b/>
          <w:sz w:val="24"/>
          <w:szCs w:val="24"/>
        </w:rPr>
        <w:t xml:space="preserve"> rakendusüksus</w:t>
      </w:r>
    </w:p>
    <w:p w14:paraId="00DC9528" w14:textId="77777777" w:rsidR="00474BAD" w:rsidRDefault="00474BAD" w:rsidP="00474BAD">
      <w:pPr>
        <w:spacing w:after="0"/>
        <w:ind w:left="0"/>
        <w:rPr>
          <w:rFonts w:ascii="Times New Roman" w:hAnsi="Times New Roman" w:cs="Times New Roman"/>
          <w:sz w:val="24"/>
          <w:szCs w:val="24"/>
        </w:rPr>
      </w:pPr>
      <w:r w:rsidRPr="00117B61">
        <w:rPr>
          <w:rFonts w:ascii="Times New Roman" w:hAnsi="Times New Roman" w:cs="Times New Roman"/>
          <w:sz w:val="24"/>
          <w:szCs w:val="24"/>
        </w:rPr>
        <w:t>Siseministeerium</w:t>
      </w:r>
    </w:p>
    <w:p w14:paraId="08DC9A66" w14:textId="77777777" w:rsidR="00AF5F00" w:rsidRDefault="00AF5F00" w:rsidP="007D2708">
      <w:pPr>
        <w:spacing w:after="0" w:line="240" w:lineRule="auto"/>
        <w:ind w:left="0"/>
        <w:jc w:val="both"/>
        <w:rPr>
          <w:rFonts w:ascii="Times New Roman" w:hAnsi="Times New Roman" w:cs="Times New Roman"/>
          <w:sz w:val="24"/>
          <w:szCs w:val="24"/>
        </w:rPr>
      </w:pPr>
    </w:p>
    <w:p w14:paraId="3CBD5497" w14:textId="3C59DF57" w:rsidR="00474BAD" w:rsidRDefault="00474BAD">
      <w:r>
        <w:br w:type="page"/>
      </w:r>
    </w:p>
    <w:p w14:paraId="00BEF339" w14:textId="77777777" w:rsidR="00AE19BC" w:rsidRPr="00AE19BC" w:rsidRDefault="00AE19BC" w:rsidP="00AE19BC">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5" w:name="_Toc390093264"/>
      <w:bookmarkStart w:id="6" w:name="_Toc178472287"/>
      <w:bookmarkStart w:id="7" w:name="_Toc178407901"/>
      <w:bookmarkStart w:id="8" w:name="_Toc178406133"/>
      <w:bookmarkStart w:id="9" w:name="_Toc175708660"/>
      <w:bookmarkStart w:id="10" w:name="_Toc170275206"/>
      <w:bookmarkStart w:id="11" w:name="_Toc170272759"/>
      <w:bookmarkStart w:id="12" w:name="_Toc170205224"/>
      <w:bookmarkStart w:id="13" w:name="_Toc170120409"/>
      <w:bookmarkStart w:id="14" w:name="_Toc170119580"/>
      <w:bookmarkStart w:id="15" w:name="_Toc170119222"/>
      <w:bookmarkStart w:id="16" w:name="_Toc169927288"/>
      <w:bookmarkStart w:id="17" w:name="_Toc169927187"/>
      <w:bookmarkStart w:id="18" w:name="_Toc169927012"/>
      <w:bookmarkStart w:id="19" w:name="_Toc166995978"/>
      <w:bookmarkStart w:id="20" w:name="_Toc165193428"/>
      <w:bookmarkStart w:id="21" w:name="_Toc165192991"/>
      <w:bookmarkStart w:id="22" w:name="_Toc165192885"/>
      <w:bookmarkStart w:id="23" w:name="_Toc165181723"/>
      <w:bookmarkStart w:id="24" w:name="_Toc165181550"/>
      <w:bookmarkStart w:id="25" w:name="_Toc164846559"/>
      <w:bookmarkStart w:id="26" w:name="_Toc164504921"/>
      <w:bookmarkStart w:id="27" w:name="_Toc164504038"/>
      <w:bookmarkStart w:id="28" w:name="_Toc164502716"/>
      <w:bookmarkStart w:id="29" w:name="_Toc164496112"/>
      <w:r w:rsidRPr="00AE19BC">
        <w:rPr>
          <w:rFonts w:ascii="Times New Roman" w:eastAsia="Times New Roman" w:hAnsi="Times New Roman" w:cs="Times New Roman"/>
          <w:b/>
          <w:bCs/>
          <w:color w:val="000000" w:themeColor="text1"/>
          <w:sz w:val="24"/>
          <w:szCs w:val="24"/>
          <w:lang w:eastAsia="et-EE"/>
        </w:rPr>
        <w:lastRenderedPageBreak/>
        <w:t>Reguleerimisala</w:t>
      </w:r>
      <w:bookmarkEnd w:id="5"/>
      <w:r w:rsidRPr="00AE19BC">
        <w:rPr>
          <w:rFonts w:ascii="Times New Roman" w:eastAsia="Times New Roman" w:hAnsi="Times New Roman" w:cs="Times New Roman"/>
          <w:b/>
          <w:bCs/>
          <w:color w:val="000000" w:themeColor="text1"/>
          <w:sz w:val="24"/>
          <w:szCs w:val="24"/>
          <w:lang w:eastAsia="et-EE"/>
        </w:rPr>
        <w:t xml:space="preserve"> ja seosed Eesti riigi eesmärkidega</w:t>
      </w:r>
    </w:p>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14:paraId="38858C9A" w14:textId="34AB15B8" w:rsidR="00AE19BC" w:rsidRPr="00AE19BC" w:rsidRDefault="00AE19BC" w:rsidP="00AE19BC">
      <w:pPr>
        <w:spacing w:line="240" w:lineRule="auto"/>
        <w:ind w:left="567"/>
        <w:jc w:val="both"/>
        <w:rPr>
          <w:rFonts w:ascii="Times New Roman" w:hAnsi="Times New Roman" w:cs="Times New Roman"/>
          <w:sz w:val="24"/>
          <w:szCs w:val="24"/>
        </w:rPr>
      </w:pPr>
      <w:r w:rsidRPr="00AE19BC">
        <w:rPr>
          <w:rFonts w:ascii="Times New Roman" w:hAnsi="Times New Roman" w:cs="Times New Roman"/>
          <w:sz w:val="24"/>
          <w:szCs w:val="24"/>
        </w:rPr>
        <w:t>Käskkirjaga reguleeritakse siseministri 1</w:t>
      </w:r>
      <w:ins w:id="30" w:author="Aivi Kuivonen" w:date="2025-10-03T10:21:00Z">
        <w:r w:rsidR="00BE320F">
          <w:rPr>
            <w:rFonts w:ascii="Times New Roman" w:hAnsi="Times New Roman" w:cs="Times New Roman"/>
            <w:sz w:val="24"/>
            <w:szCs w:val="24"/>
          </w:rPr>
          <w:t>8</w:t>
        </w:r>
      </w:ins>
      <w:del w:id="31" w:author="Aivi Kuivonen" w:date="2025-10-03T10:21:00Z">
        <w:r w:rsidRPr="00AE19BC" w:rsidDel="00BE320F">
          <w:rPr>
            <w:rFonts w:ascii="Times New Roman" w:hAnsi="Times New Roman" w:cs="Times New Roman"/>
            <w:sz w:val="24"/>
            <w:szCs w:val="24"/>
          </w:rPr>
          <w:delText>2</w:delText>
        </w:r>
      </w:del>
      <w:r w:rsidRPr="00AE19BC">
        <w:rPr>
          <w:rFonts w:ascii="Times New Roman" w:hAnsi="Times New Roman" w:cs="Times New Roman"/>
          <w:sz w:val="24"/>
          <w:szCs w:val="24"/>
        </w:rPr>
        <w:t xml:space="preserve">. </w:t>
      </w:r>
      <w:ins w:id="32" w:author="Aivi Kuivonen" w:date="2025-10-03T10:22:00Z">
        <w:r w:rsidR="00BE320F">
          <w:rPr>
            <w:rFonts w:ascii="Times New Roman" w:hAnsi="Times New Roman" w:cs="Times New Roman"/>
            <w:sz w:val="24"/>
            <w:szCs w:val="24"/>
          </w:rPr>
          <w:t>septembri</w:t>
        </w:r>
      </w:ins>
      <w:del w:id="33" w:author="Aivi Kuivonen" w:date="2025-10-03T10:22:00Z">
        <w:r w:rsidRPr="00AE19BC" w:rsidDel="00BE320F">
          <w:rPr>
            <w:rFonts w:ascii="Times New Roman" w:hAnsi="Times New Roman" w:cs="Times New Roman"/>
            <w:sz w:val="24"/>
            <w:szCs w:val="24"/>
          </w:rPr>
          <w:delText>detsemb</w:delText>
        </w:r>
      </w:del>
      <w:del w:id="34" w:author="Aivi Kuivonen" w:date="2025-10-03T10:21:00Z">
        <w:r w:rsidRPr="00AE19BC" w:rsidDel="00BE320F">
          <w:rPr>
            <w:rFonts w:ascii="Times New Roman" w:hAnsi="Times New Roman" w:cs="Times New Roman"/>
            <w:sz w:val="24"/>
            <w:szCs w:val="24"/>
          </w:rPr>
          <w:delText>ri</w:delText>
        </w:r>
      </w:del>
      <w:r w:rsidRPr="00AE19BC">
        <w:rPr>
          <w:rFonts w:ascii="Times New Roman" w:hAnsi="Times New Roman" w:cs="Times New Roman"/>
          <w:sz w:val="24"/>
          <w:szCs w:val="24"/>
        </w:rPr>
        <w:t xml:space="preserve"> 202</w:t>
      </w:r>
      <w:ins w:id="35" w:author="Aivi Kuivonen" w:date="2025-10-03T10:22:00Z">
        <w:r w:rsidR="00BE320F">
          <w:rPr>
            <w:rFonts w:ascii="Times New Roman" w:hAnsi="Times New Roman" w:cs="Times New Roman"/>
            <w:sz w:val="24"/>
            <w:szCs w:val="24"/>
          </w:rPr>
          <w:t>5</w:t>
        </w:r>
      </w:ins>
      <w:del w:id="36" w:author="Aivi Kuivonen" w:date="2025-10-03T10:22:00Z">
        <w:r w:rsidRPr="00AE19BC" w:rsidDel="00BE320F">
          <w:rPr>
            <w:rFonts w:ascii="Times New Roman" w:hAnsi="Times New Roman" w:cs="Times New Roman"/>
            <w:sz w:val="24"/>
            <w:szCs w:val="24"/>
          </w:rPr>
          <w:delText>2</w:delText>
        </w:r>
      </w:del>
      <w:r>
        <w:rPr>
          <w:rFonts w:ascii="Times New Roman" w:hAnsi="Times New Roman" w:cs="Times New Roman"/>
          <w:sz w:val="24"/>
          <w:szCs w:val="24"/>
        </w:rPr>
        <w:t xml:space="preserve">. </w:t>
      </w:r>
      <w:r w:rsidRPr="00AE19BC">
        <w:rPr>
          <w:rFonts w:ascii="Times New Roman" w:hAnsi="Times New Roman" w:cs="Times New Roman"/>
          <w:sz w:val="24"/>
          <w:szCs w:val="24"/>
        </w:rPr>
        <w:t>a käskkirjaga nr 1-3/</w:t>
      </w:r>
      <w:ins w:id="37" w:author="Aivi Kuivonen" w:date="2025-10-03T10:22:00Z">
        <w:r w:rsidR="00BE320F">
          <w:rPr>
            <w:rFonts w:ascii="Times New Roman" w:hAnsi="Times New Roman" w:cs="Times New Roman"/>
            <w:sz w:val="24"/>
            <w:szCs w:val="24"/>
          </w:rPr>
          <w:t>65</w:t>
        </w:r>
      </w:ins>
      <w:del w:id="38" w:author="Aivi Kuivonen" w:date="2025-10-03T10:22:00Z">
        <w:r w:rsidRPr="00AE19BC" w:rsidDel="00BE320F">
          <w:rPr>
            <w:rFonts w:ascii="Times New Roman" w:hAnsi="Times New Roman" w:cs="Times New Roman"/>
            <w:sz w:val="24"/>
            <w:szCs w:val="24"/>
          </w:rPr>
          <w:delText>96</w:delText>
        </w:r>
      </w:del>
      <w:r w:rsidRPr="00AE19BC">
        <w:rPr>
          <w:rFonts w:ascii="Times New Roman" w:hAnsi="Times New Roman" w:cs="Times New Roman"/>
          <w:sz w:val="24"/>
          <w:szCs w:val="24"/>
        </w:rPr>
        <w:t xml:space="preserve"> kinnitatud piirihalduse ja viisapoliitika rahastu 2021–2027 (edaspidi </w:t>
      </w:r>
      <w:r w:rsidRPr="00AE19BC">
        <w:rPr>
          <w:rFonts w:ascii="Times New Roman" w:hAnsi="Times New Roman" w:cs="Times New Roman"/>
          <w:i/>
          <w:iCs/>
          <w:sz w:val="24"/>
          <w:szCs w:val="24"/>
        </w:rPr>
        <w:t>BMVI</w:t>
      </w:r>
      <w:r w:rsidRPr="00AE19BC">
        <w:rPr>
          <w:rFonts w:ascii="Times New Roman" w:hAnsi="Times New Roman" w:cs="Times New Roman"/>
          <w:sz w:val="24"/>
          <w:szCs w:val="24"/>
        </w:rPr>
        <w:t xml:space="preserve">) rahastamiskava meetme nr 1.1 „Asjakohase varustuse uuendamise ja kasutamise kaudu Euroopa piiri- ja rannikuvalve toetamine välispiiridel tõhusa Euroopa integreeritud piirihalduse rakendamisel“ tulemuste saavutamiseks toetuse andmise ja kasutamise tingimusi ja korda. </w:t>
      </w:r>
    </w:p>
    <w:p w14:paraId="3849D06B" w14:textId="42955DB4" w:rsidR="00AE19BC" w:rsidRPr="00AE19BC" w:rsidRDefault="00AE19BC" w:rsidP="00AE19BC">
      <w:pPr>
        <w:numPr>
          <w:ilvl w:val="1"/>
          <w:numId w:val="24"/>
        </w:numPr>
        <w:spacing w:line="240" w:lineRule="auto"/>
        <w:ind w:left="567" w:hanging="567"/>
        <w:contextualSpacing/>
        <w:rPr>
          <w:rFonts w:ascii="Times New Roman" w:hAnsi="Times New Roman" w:cs="Times New Roman"/>
          <w:sz w:val="24"/>
          <w:szCs w:val="24"/>
          <w:lang w:eastAsia="et-EE"/>
        </w:rPr>
      </w:pPr>
      <w:r w:rsidRPr="00AE19BC">
        <w:rPr>
          <w:rFonts w:ascii="Times New Roman" w:hAnsi="Times New Roman" w:cs="Times New Roman"/>
          <w:sz w:val="24"/>
          <w:szCs w:val="24"/>
          <w:lang w:eastAsia="et-EE"/>
        </w:rPr>
        <w:t>Seosed BMVI ja Eesti riigi eesmärkidega</w:t>
      </w:r>
    </w:p>
    <w:p w14:paraId="02CD5DE2"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Toetuse andmise tingimused (edaspidi </w:t>
      </w:r>
      <w:r w:rsidRPr="00AE19BC">
        <w:rPr>
          <w:rFonts w:ascii="Times New Roman" w:hAnsi="Times New Roman" w:cs="Times New Roman"/>
          <w:i/>
          <w:iCs/>
          <w:sz w:val="24"/>
          <w:szCs w:val="24"/>
        </w:rPr>
        <w:t>TAT</w:t>
      </w:r>
      <w:r w:rsidRPr="00AE19BC">
        <w:rPr>
          <w:rFonts w:ascii="Times New Roman" w:hAnsi="Times New Roman" w:cs="Times New Roman"/>
          <w:sz w:val="24"/>
          <w:szCs w:val="24"/>
        </w:rPr>
        <w:t>) on seotud Euroopa Parlamendi ja nõukogu määruse (EL) 2021/1148</w:t>
      </w:r>
      <w:r w:rsidRPr="00AE19BC">
        <w:rPr>
          <w:rFonts w:ascii="Times New Roman" w:hAnsi="Times New Roman" w:cs="Times New Roman"/>
          <w:sz w:val="24"/>
          <w:szCs w:val="24"/>
          <w:vertAlign w:val="superscript"/>
        </w:rPr>
        <w:footnoteReference w:id="1"/>
      </w:r>
      <w:r w:rsidRPr="00AE19BC">
        <w:rPr>
          <w:rFonts w:ascii="Times New Roman" w:hAnsi="Times New Roman" w:cs="Times New Roman"/>
          <w:sz w:val="24"/>
          <w:szCs w:val="24"/>
        </w:rPr>
        <w:t xml:space="preserve"> (edaspidi </w:t>
      </w:r>
      <w:r w:rsidRPr="00AE19BC">
        <w:rPr>
          <w:rFonts w:ascii="Times New Roman" w:hAnsi="Times New Roman" w:cs="Times New Roman"/>
          <w:i/>
          <w:iCs/>
          <w:sz w:val="24"/>
          <w:szCs w:val="24"/>
        </w:rPr>
        <w:t>BMVI määrus</w:t>
      </w:r>
      <w:r w:rsidRPr="00AE19BC">
        <w:rPr>
          <w:rFonts w:ascii="Times New Roman" w:hAnsi="Times New Roman" w:cs="Times New Roman"/>
          <w:sz w:val="24"/>
          <w:szCs w:val="24"/>
        </w:rPr>
        <w:t xml:space="preserve">) artikli 3 punktis 1 toodud BMVI poliitikaeesmärgiga „Tagada tugev ja tõhus Euroopa integreeritud piirihaldus välispiiridel, aidates seeläbi tagada liidus kõrgetasemelise sisejulgeoleku, samal ajal kaitstes inimeste vaba liikumist liidu piires, ning järgides täielikult asjaomast liidu </w:t>
      </w:r>
      <w:proofErr w:type="spellStart"/>
      <w:r w:rsidRPr="00AE19BC">
        <w:rPr>
          <w:rFonts w:ascii="Times New Roman" w:hAnsi="Times New Roman" w:cs="Times New Roman"/>
          <w:i/>
          <w:iCs/>
          <w:sz w:val="24"/>
          <w:szCs w:val="24"/>
        </w:rPr>
        <w:t>acquis</w:t>
      </w:r>
      <w:r w:rsidRPr="00AE19BC">
        <w:rPr>
          <w:rFonts w:ascii="Times New Roman" w:hAnsi="Times New Roman" w:cs="Times New Roman"/>
          <w:sz w:val="24"/>
          <w:szCs w:val="24"/>
        </w:rPr>
        <w:t>’d</w:t>
      </w:r>
      <w:proofErr w:type="spellEnd"/>
      <w:r w:rsidRPr="00AE19BC">
        <w:rPr>
          <w:rFonts w:ascii="Times New Roman" w:hAnsi="Times New Roman" w:cs="Times New Roman"/>
          <w:sz w:val="24"/>
          <w:szCs w:val="24"/>
        </w:rPr>
        <w:t xml:space="preserve"> ning liidu ja liikmesriikide rahvusvahelisi kohustusi, mis tulenevad rahvusvahelistest lepingutest, mille osalised nad on“ ning BMVI määruse artikli 3 punktis 2 a) toodud erieesmärgiga „Toetada Euroopa piiri- ja rannikuvalve poolt välispiiridel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1B9765BF"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1A26FE2C" w14:textId="77777777" w:rsidR="00AE19BC" w:rsidRPr="00AE19BC" w:rsidRDefault="00AE19BC" w:rsidP="00B01411">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Eesti riigi pikaajalise arengustrateegia „Eesti 2035“</w:t>
      </w:r>
      <w:r w:rsidRPr="00AE19BC">
        <w:rPr>
          <w:rFonts w:ascii="Times New Roman" w:hAnsi="Times New Roman" w:cs="Times New Roman"/>
          <w:sz w:val="24"/>
          <w:szCs w:val="24"/>
          <w:vertAlign w:val="superscript"/>
        </w:rPr>
        <w:footnoteReference w:id="2"/>
      </w:r>
      <w:r w:rsidRPr="00AE19BC">
        <w:rPr>
          <w:rFonts w:ascii="Times New Roman" w:hAnsi="Times New Roman" w:cs="Times New Roman"/>
          <w:sz w:val="24"/>
          <w:szCs w:val="24"/>
        </w:rPr>
        <w:t xml:space="preserve"> eesmärk on kasvatada ja toetada meie inimeste heaolu nii, et Eesti oleks ka kahekümne aasta pärast parim paik elamiseks ja töötamiseks.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tegevused on seotud strateegia „Eesti 2035“ riigivalitsemise sihtidega, aidates kaasa riigi sujuva toimimise ning riigi julgeoleku ja turvalisuse parandamise eesmärkide täitmisele. Strateegia üheks sihiks on, et võimu teostatakse avalikes huvides ausalt ja läbipaistvalt, järgides õigusriigi põhimõtteid ning tagades inimeste põhiõigused ja vabadused. Eesti on valvatud ja kaitstud.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tegevused panustavad „Eesti 2035“ näitajatesse: Eestit turvaliseks riigiks pidavate elanike osakaal, usaldus riigi institutsioonide vastu,</w:t>
      </w:r>
      <w:r w:rsidRPr="00AE19BC">
        <w:t xml:space="preserve"> </w:t>
      </w:r>
      <w:r w:rsidRPr="00AE19BC">
        <w:rPr>
          <w:rFonts w:ascii="Times New Roman" w:hAnsi="Times New Roman" w:cs="Times New Roman"/>
          <w:sz w:val="24"/>
          <w:szCs w:val="24"/>
        </w:rPr>
        <w:t>hoolivuse ja koostöömeelsuse mõõdik ja ligipääsetavuse näitaja. Projektide elluviija vastutab, et projektide tegevused aitavad lahendada „Eesti 2035“ toodud arenguvajadusi.</w:t>
      </w:r>
    </w:p>
    <w:p w14:paraId="64F1A7C9" w14:textId="77777777" w:rsidR="00AE19BC" w:rsidRPr="00AE19BC" w:rsidRDefault="00AE19BC" w:rsidP="00AE19BC">
      <w:pPr>
        <w:spacing w:line="240" w:lineRule="auto"/>
        <w:ind w:left="567"/>
        <w:contextualSpacing/>
        <w:rPr>
          <w:rFonts w:ascii="Times New Roman" w:hAnsi="Times New Roman" w:cs="Times New Roman"/>
          <w:sz w:val="24"/>
          <w:szCs w:val="24"/>
        </w:rPr>
      </w:pPr>
    </w:p>
    <w:p w14:paraId="25BEC700" w14:textId="3F7C0A9F" w:rsidR="00AE19BC" w:rsidRPr="00AE19BC" w:rsidRDefault="00AE19BC" w:rsidP="00B01411">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TAT panustab „Siseturvalisuse arengukava 2020–2030“</w:t>
      </w:r>
      <w:r w:rsidRPr="00AE19BC">
        <w:rPr>
          <w:rFonts w:ascii="Times New Roman" w:hAnsi="Times New Roman" w:cs="Times New Roman"/>
          <w:sz w:val="24"/>
          <w:szCs w:val="24"/>
          <w:vertAlign w:val="superscript"/>
        </w:rPr>
        <w:footnoteReference w:id="3"/>
      </w:r>
      <w:r w:rsidRPr="00AE19BC">
        <w:rPr>
          <w:rFonts w:ascii="Times New Roman" w:hAnsi="Times New Roman" w:cs="Times New Roman"/>
          <w:sz w:val="24"/>
          <w:szCs w:val="24"/>
        </w:rPr>
        <w:t xml:space="preserve"> </w:t>
      </w:r>
      <w:ins w:id="41" w:author="Aivi Kuivonen" w:date="2025-10-07T11:34:00Z">
        <w:r w:rsidR="00732233">
          <w:rPr>
            <w:rFonts w:ascii="Times New Roman" w:hAnsi="Times New Roman" w:cs="Times New Roman"/>
            <w:sz w:val="24"/>
            <w:szCs w:val="24"/>
          </w:rPr>
          <w:t>ala</w:t>
        </w:r>
      </w:ins>
      <w:ins w:id="42" w:author="Aivi Kuivonen" w:date="2025-10-03T10:23:00Z">
        <w:r w:rsidR="00BE320F">
          <w:rPr>
            <w:rFonts w:ascii="Times New Roman" w:hAnsi="Times New Roman" w:cs="Times New Roman"/>
            <w:sz w:val="24"/>
            <w:szCs w:val="24"/>
          </w:rPr>
          <w:t xml:space="preserve">eesmärgi </w:t>
        </w:r>
      </w:ins>
      <w:del w:id="43" w:author="Aivi Kuivonen" w:date="2025-10-03T10:23:00Z">
        <w:r w:rsidRPr="00AE19BC" w:rsidDel="00BE320F">
          <w:rPr>
            <w:rFonts w:ascii="Times New Roman" w:hAnsi="Times New Roman" w:cs="Times New Roman"/>
            <w:sz w:val="24"/>
            <w:szCs w:val="24"/>
          </w:rPr>
          <w:delText>programmi</w:delText>
        </w:r>
      </w:del>
      <w:del w:id="44" w:author="Aivi Kuivonen" w:date="2025-10-07T11:44:00Z">
        <w:r w:rsidRPr="00AE19BC" w:rsidDel="00770D50">
          <w:rPr>
            <w:rFonts w:ascii="Times New Roman" w:hAnsi="Times New Roman" w:cs="Times New Roman"/>
            <w:sz w:val="24"/>
            <w:szCs w:val="24"/>
          </w:rPr>
          <w:delText xml:space="preserve"> </w:delText>
        </w:r>
      </w:del>
      <w:del w:id="45" w:author="Aivi Kuivonen" w:date="2025-10-03T10:23:00Z">
        <w:r w:rsidRPr="00AE19BC" w:rsidDel="00BE320F">
          <w:rPr>
            <w:rFonts w:ascii="Times New Roman" w:hAnsi="Times New Roman" w:cs="Times New Roman"/>
            <w:sz w:val="24"/>
            <w:szCs w:val="24"/>
          </w:rPr>
          <w:delText xml:space="preserve">„Siseturvalisus </w:delText>
        </w:r>
        <w:r w:rsidRPr="00887F74" w:rsidDel="00BE320F">
          <w:rPr>
            <w:rFonts w:ascii="Times New Roman" w:hAnsi="Times New Roman" w:cs="Times New Roman"/>
            <w:sz w:val="24"/>
            <w:szCs w:val="24"/>
          </w:rPr>
          <w:delText>2023–2026</w:delText>
        </w:r>
        <w:r w:rsidRPr="00AE19BC" w:rsidDel="00BE320F">
          <w:rPr>
            <w:rFonts w:ascii="Times New Roman" w:hAnsi="Times New Roman" w:cs="Times New Roman"/>
            <w:sz w:val="24"/>
            <w:szCs w:val="24"/>
          </w:rPr>
          <w:delText xml:space="preserve">“ meetme 3 </w:delText>
        </w:r>
      </w:del>
      <w:r w:rsidRPr="00AE19BC">
        <w:rPr>
          <w:rFonts w:ascii="Times New Roman" w:hAnsi="Times New Roman" w:cs="Times New Roman"/>
          <w:sz w:val="24"/>
          <w:szCs w:val="24"/>
        </w:rPr>
        <w:t xml:space="preserve">„Kindel sisejulgeolek“ </w:t>
      </w:r>
      <w:ins w:id="46" w:author="Aivi Kuivonen" w:date="2025-10-07T11:34:00Z">
        <w:r w:rsidR="00732233">
          <w:rPr>
            <w:rFonts w:ascii="Times New Roman" w:hAnsi="Times New Roman" w:cs="Times New Roman"/>
            <w:sz w:val="24"/>
            <w:szCs w:val="24"/>
          </w:rPr>
          <w:t>olulisse tegevussuunda</w:t>
        </w:r>
      </w:ins>
      <w:ins w:id="47" w:author="Aivi Kuivonen" w:date="2025-10-03T10:23:00Z">
        <w:r w:rsidR="00BE320F">
          <w:rPr>
            <w:rFonts w:ascii="Times New Roman" w:hAnsi="Times New Roman" w:cs="Times New Roman"/>
            <w:sz w:val="24"/>
            <w:szCs w:val="24"/>
          </w:rPr>
          <w:t xml:space="preserve"> </w:t>
        </w:r>
      </w:ins>
      <w:del w:id="48" w:author="Aivi Kuivonen" w:date="2025-10-03T10:23:00Z">
        <w:r w:rsidRPr="00AE19BC" w:rsidDel="00BE320F">
          <w:rPr>
            <w:rFonts w:ascii="Times New Roman" w:hAnsi="Times New Roman" w:cs="Times New Roman"/>
            <w:sz w:val="24"/>
            <w:szCs w:val="24"/>
          </w:rPr>
          <w:delText xml:space="preserve">tegevuse 5 </w:delText>
        </w:r>
      </w:del>
      <w:r w:rsidRPr="00AE19BC">
        <w:rPr>
          <w:rFonts w:ascii="Times New Roman" w:hAnsi="Times New Roman" w:cs="Times New Roman"/>
          <w:sz w:val="24"/>
          <w:szCs w:val="24"/>
        </w:rPr>
        <w:t xml:space="preserve">„Piirihaldus“ </w:t>
      </w:r>
      <w:del w:id="49" w:author="Aivi Kuivonen" w:date="2025-10-03T10:23:00Z">
        <w:r w:rsidRPr="00AE19BC" w:rsidDel="00BE320F">
          <w:rPr>
            <w:rFonts w:ascii="Times New Roman" w:hAnsi="Times New Roman" w:cs="Times New Roman"/>
            <w:sz w:val="24"/>
            <w:szCs w:val="24"/>
          </w:rPr>
          <w:delText xml:space="preserve">eesmärgi </w:delText>
        </w:r>
      </w:del>
      <w:del w:id="50" w:author="Aivi Kuivonen" w:date="2025-10-07T11:35:00Z">
        <w:r w:rsidRPr="00AE19BC" w:rsidDel="00732233">
          <w:rPr>
            <w:rFonts w:ascii="Times New Roman" w:hAnsi="Times New Roman" w:cs="Times New Roman"/>
            <w:sz w:val="24"/>
            <w:szCs w:val="24"/>
          </w:rPr>
          <w:delText>täitmisesse</w:delText>
        </w:r>
      </w:del>
      <w:ins w:id="51" w:author="Aivi Kuivonen" w:date="2025-10-03T14:25:00Z">
        <w:r w:rsidR="00A95E39">
          <w:rPr>
            <w:rFonts w:ascii="Times New Roman" w:hAnsi="Times New Roman" w:cs="Times New Roman"/>
            <w:sz w:val="24"/>
            <w:szCs w:val="24"/>
          </w:rPr>
          <w:t xml:space="preserve"> ning on kooskõlas </w:t>
        </w:r>
        <w:r w:rsidR="00A95E39" w:rsidRPr="00A95E39">
          <w:rPr>
            <w:rFonts w:ascii="Times New Roman" w:hAnsi="Times New Roman" w:cs="Times New Roman"/>
            <w:sz w:val="24"/>
            <w:szCs w:val="24"/>
          </w:rPr>
          <w:t>strateegilise dokumendiga „Riigikaitse arengukava 2022–2031“</w:t>
        </w:r>
        <w:r w:rsidR="00A95E39" w:rsidRPr="00A95E39">
          <w:rPr>
            <w:rFonts w:ascii="Times New Roman" w:hAnsi="Times New Roman" w:cs="Times New Roman"/>
            <w:sz w:val="24"/>
            <w:szCs w:val="24"/>
          </w:rPr>
          <w:footnoteReference w:id="4"/>
        </w:r>
        <w:r w:rsidR="00A95E39" w:rsidRPr="00A95E39">
          <w:rPr>
            <w:rFonts w:ascii="Times New Roman" w:hAnsi="Times New Roman" w:cs="Times New Roman"/>
            <w:sz w:val="24"/>
            <w:szCs w:val="24"/>
          </w:rPr>
          <w:t xml:space="preserve"> peatükis 7 „Sisekaitse“ toodud olulise arendustegevusega „Arendame piiritaristut, sealhulgas seire- ja vaatlusvõimet“.</w:t>
        </w:r>
      </w:ins>
      <w:del w:id="56" w:author="Aivi Kuivonen" w:date="2025-10-03T14:25:00Z">
        <w:r w:rsidRPr="00AE19BC" w:rsidDel="00A95E39">
          <w:rPr>
            <w:rFonts w:ascii="Times New Roman" w:hAnsi="Times New Roman" w:cs="Times New Roman"/>
            <w:sz w:val="24"/>
            <w:szCs w:val="24"/>
          </w:rPr>
          <w:delText>.</w:delText>
        </w:r>
      </w:del>
      <w:ins w:id="57" w:author="Aivi Kuivonen" w:date="2025-10-03T10:23:00Z">
        <w:r w:rsidR="00BE320F">
          <w:rPr>
            <w:rFonts w:ascii="Times New Roman" w:hAnsi="Times New Roman" w:cs="Times New Roman"/>
            <w:sz w:val="24"/>
            <w:szCs w:val="24"/>
          </w:rPr>
          <w:t xml:space="preserve"> </w:t>
        </w:r>
        <w:r w:rsidR="00BE320F" w:rsidRPr="00BE320F">
          <w:rPr>
            <w:rFonts w:ascii="Times New Roman" w:hAnsi="Times New Roman" w:cs="Times New Roman"/>
            <w:i/>
            <w:iCs/>
            <w:sz w:val="24"/>
            <w:szCs w:val="24"/>
          </w:rPr>
          <w:t>(muudetud siseministri …kk nr …)</w:t>
        </w:r>
      </w:ins>
    </w:p>
    <w:p w14:paraId="22E523F1"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4BA09F54" w14:textId="77777777" w:rsidR="00AE19BC" w:rsidRPr="00AE19BC" w:rsidRDefault="00AE19BC" w:rsidP="00B01411">
      <w:pPr>
        <w:numPr>
          <w:ilvl w:val="2"/>
          <w:numId w:val="24"/>
        </w:numPr>
        <w:spacing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ettevalmistamisel on arvesse võetud BMVI kasutamiseks tehtud Euroopa Komisjoni soovitusi Eestile</w:t>
      </w:r>
      <w:r w:rsidRPr="00AE19BC">
        <w:rPr>
          <w:rFonts w:ascii="Times New Roman" w:eastAsia="Times New Roman" w:hAnsi="Times New Roman" w:cs="Times New Roman"/>
          <w:iCs/>
          <w:color w:val="000000" w:themeColor="text1"/>
          <w:sz w:val="24"/>
          <w:szCs w:val="24"/>
        </w:rPr>
        <w:t>.</w:t>
      </w:r>
    </w:p>
    <w:p w14:paraId="6C0D3DFE" w14:textId="77777777" w:rsidR="00AE19BC" w:rsidRPr="00AE19BC" w:rsidRDefault="00AE19BC" w:rsidP="00AE19BC">
      <w:pPr>
        <w:ind w:left="720"/>
        <w:contextualSpacing/>
        <w:rPr>
          <w:rFonts w:ascii="Times New Roman" w:hAnsi="Times New Roman" w:cs="Times New Roman"/>
          <w:sz w:val="24"/>
          <w:szCs w:val="24"/>
        </w:rPr>
      </w:pPr>
    </w:p>
    <w:p w14:paraId="5310295E" w14:textId="77777777" w:rsidR="00AE19BC" w:rsidRPr="00AE19BC" w:rsidRDefault="00AE19BC" w:rsidP="00822124">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Toetatavad projektid</w:t>
      </w:r>
    </w:p>
    <w:p w14:paraId="2E0FCACC" w14:textId="77777777" w:rsidR="00AE19BC" w:rsidRPr="00AE19BC" w:rsidRDefault="00AE19BC" w:rsidP="00822124">
      <w:pPr>
        <w:numPr>
          <w:ilvl w:val="1"/>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Meetmest toetatakse projekte, mis:</w:t>
      </w:r>
    </w:p>
    <w:p w14:paraId="2EE3D12C" w14:textId="77777777" w:rsidR="00AE19BC" w:rsidRDefault="00AE19BC" w:rsidP="0082212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rFonts w:ascii="Times New Roman" w:hAnsi="Times New Roman" w:cs="Times New Roman"/>
          <w:sz w:val="24"/>
          <w:szCs w:val="24"/>
        </w:rPr>
      </w:pPr>
      <w:r w:rsidRPr="00AE19BC">
        <w:rPr>
          <w:rFonts w:ascii="Times New Roman" w:hAnsi="Times New Roman" w:cs="Times New Roman"/>
          <w:sz w:val="24"/>
          <w:szCs w:val="24"/>
        </w:rPr>
        <w:t>aitavad kaasa BMVI poliitikaeesmärgi ning BMVI määruse artikkel 3 punktis 2 a) toodud. erieesmärgi täitmisesse;</w:t>
      </w:r>
    </w:p>
    <w:p w14:paraId="13839B9E" w14:textId="0B8568D5" w:rsidR="00CF5CC6" w:rsidRPr="00AE19BC" w:rsidRDefault="00CF5CC6" w:rsidP="00822124">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panustavad punktis 1.1.2 nimetatud </w:t>
      </w:r>
      <w:r w:rsidR="00201F60">
        <w:rPr>
          <w:rFonts w:ascii="Times New Roman" w:hAnsi="Times New Roman" w:cs="Times New Roman"/>
          <w:sz w:val="24"/>
          <w:szCs w:val="24"/>
        </w:rPr>
        <w:t>Eesti riigi pikaajalise arengustrateegia „</w:t>
      </w:r>
      <w:r>
        <w:rPr>
          <w:rFonts w:ascii="Times New Roman" w:hAnsi="Times New Roman" w:cs="Times New Roman"/>
          <w:sz w:val="24"/>
          <w:szCs w:val="24"/>
        </w:rPr>
        <w:t>Eesti 2035</w:t>
      </w:r>
      <w:r w:rsidR="00201F60">
        <w:rPr>
          <w:rFonts w:ascii="Times New Roman" w:hAnsi="Times New Roman" w:cs="Times New Roman"/>
          <w:sz w:val="24"/>
          <w:szCs w:val="24"/>
        </w:rPr>
        <w:t>“</w:t>
      </w:r>
      <w:r>
        <w:rPr>
          <w:rFonts w:ascii="Times New Roman" w:hAnsi="Times New Roman" w:cs="Times New Roman"/>
          <w:sz w:val="24"/>
          <w:szCs w:val="24"/>
        </w:rPr>
        <w:t xml:space="preserve"> sihtidesse ja näitajatesse;</w:t>
      </w:r>
      <w:r w:rsidR="00CA43BF" w:rsidRPr="00CA43BF">
        <w:t xml:space="preserve"> </w:t>
      </w:r>
      <w:r w:rsidR="00CA43BF" w:rsidRPr="00043426">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 xml:space="preserve">02.05.2024 </w:t>
      </w:r>
      <w:r w:rsidR="00CA43BF" w:rsidRPr="00043426">
        <w:rPr>
          <w:rFonts w:ascii="Times New Roman" w:hAnsi="Times New Roman" w:cs="Times New Roman"/>
          <w:i/>
          <w:iCs/>
          <w:sz w:val="24"/>
          <w:szCs w:val="24"/>
        </w:rPr>
        <w:t>k</w:t>
      </w:r>
      <w:r w:rsidR="00C01C23">
        <w:rPr>
          <w:rFonts w:ascii="Times New Roman" w:hAnsi="Times New Roman" w:cs="Times New Roman"/>
          <w:i/>
          <w:iCs/>
          <w:sz w:val="24"/>
          <w:szCs w:val="24"/>
        </w:rPr>
        <w:t>k</w:t>
      </w:r>
      <w:r w:rsidR="00CA43BF" w:rsidRPr="00043426">
        <w:rPr>
          <w:rFonts w:ascii="Times New Roman" w:hAnsi="Times New Roman" w:cs="Times New Roman"/>
          <w:i/>
          <w:iCs/>
          <w:sz w:val="24"/>
          <w:szCs w:val="24"/>
        </w:rPr>
        <w:t xml:space="preserve"> nr </w:t>
      </w:r>
      <w:r w:rsidR="00C01C23">
        <w:rPr>
          <w:rFonts w:ascii="Times New Roman" w:hAnsi="Times New Roman" w:cs="Times New Roman"/>
          <w:i/>
          <w:iCs/>
          <w:sz w:val="24"/>
          <w:szCs w:val="24"/>
        </w:rPr>
        <w:t>1-3/3</w:t>
      </w:r>
      <w:r w:rsidR="00B935E9">
        <w:rPr>
          <w:rFonts w:ascii="Times New Roman" w:hAnsi="Times New Roman" w:cs="Times New Roman"/>
          <w:i/>
          <w:iCs/>
          <w:sz w:val="24"/>
          <w:szCs w:val="24"/>
        </w:rPr>
        <w:t>7</w:t>
      </w:r>
      <w:r w:rsidR="00CA43BF" w:rsidRPr="00043426">
        <w:rPr>
          <w:rFonts w:ascii="Times New Roman" w:hAnsi="Times New Roman" w:cs="Times New Roman"/>
          <w:i/>
          <w:iCs/>
          <w:sz w:val="24"/>
          <w:szCs w:val="24"/>
        </w:rPr>
        <w:t>.)</w:t>
      </w:r>
    </w:p>
    <w:p w14:paraId="74DC4F63" w14:textId="77777777" w:rsidR="00AE19BC" w:rsidRPr="00AE19BC" w:rsidRDefault="00AE19BC" w:rsidP="00822124">
      <w:pPr>
        <w:numPr>
          <w:ilvl w:val="0"/>
          <w:numId w:val="11"/>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on kooskõlas BMVI seirekomitee kinnitatud üldiste valikukriteeriumidega, sh on mittediskrimineerivad ja läbipaistvad, arvestades Euroopa Parlamendi ja nõukogu määruse (EL) 2021/1060 (edaspidi </w:t>
      </w:r>
      <w:r w:rsidRPr="00AE19BC">
        <w:rPr>
          <w:rFonts w:ascii="Times New Roman" w:hAnsi="Times New Roman" w:cs="Times New Roman"/>
          <w:i/>
          <w:iCs/>
          <w:sz w:val="24"/>
          <w:szCs w:val="24"/>
        </w:rPr>
        <w:t xml:space="preserve">ELi </w:t>
      </w:r>
      <w:proofErr w:type="spellStart"/>
      <w:r w:rsidRPr="00AE19BC">
        <w:rPr>
          <w:rFonts w:ascii="Times New Roman" w:hAnsi="Times New Roman" w:cs="Times New Roman"/>
          <w:i/>
          <w:iCs/>
          <w:sz w:val="24"/>
          <w:szCs w:val="24"/>
        </w:rPr>
        <w:t>ühissätete</w:t>
      </w:r>
      <w:proofErr w:type="spellEnd"/>
      <w:r w:rsidRPr="00AE19BC">
        <w:rPr>
          <w:rFonts w:ascii="Times New Roman" w:hAnsi="Times New Roman" w:cs="Times New Roman"/>
          <w:i/>
          <w:iCs/>
          <w:sz w:val="24"/>
          <w:szCs w:val="24"/>
        </w:rPr>
        <w:t xml:space="preserve"> määrus</w:t>
      </w:r>
      <w:r w:rsidRPr="00AE19BC">
        <w:rPr>
          <w:rFonts w:ascii="Times New Roman" w:hAnsi="Times New Roman" w:cs="Times New Roman"/>
          <w:sz w:val="24"/>
          <w:szCs w:val="24"/>
        </w:rPr>
        <w:t>)</w:t>
      </w:r>
      <w:r w:rsidRPr="00AE19BC">
        <w:rPr>
          <w:rFonts w:ascii="Times New Roman" w:hAnsi="Times New Roman" w:cs="Times New Roman"/>
          <w:sz w:val="24"/>
          <w:szCs w:val="24"/>
          <w:vertAlign w:val="superscript"/>
        </w:rPr>
        <w:footnoteReference w:id="5"/>
      </w:r>
      <w:r w:rsidRPr="00AE19BC">
        <w:rPr>
          <w:rFonts w:ascii="Times New Roman" w:hAnsi="Times New Roman" w:cs="Times New Roman"/>
          <w:sz w:val="24"/>
          <w:szCs w:val="24"/>
        </w:rPr>
        <w:t xml:space="preserve"> artiklis 9 sätestatud horisontaalseid põhimõtteid ning lähtuvad põhiõiguste hartast ning arvestavad võrdsete võimaluste põhimõttega, </w:t>
      </w:r>
      <w:bookmarkStart w:id="58" w:name="_Hlk118469846"/>
      <w:r w:rsidRPr="00AE19BC">
        <w:rPr>
          <w:rFonts w:ascii="Times New Roman" w:hAnsi="Times New Roman" w:cs="Times New Roman"/>
          <w:sz w:val="24"/>
          <w:szCs w:val="24"/>
        </w:rPr>
        <w:t>sh välditakse diskmineerimist ja tagatakse ligipääsetavus;</w:t>
      </w:r>
      <w:bookmarkEnd w:id="58"/>
    </w:p>
    <w:p w14:paraId="42DE70F7" w14:textId="77777777" w:rsidR="00AE19BC" w:rsidRPr="00AE19BC" w:rsidRDefault="00AE19BC" w:rsidP="00822124">
      <w:pPr>
        <w:numPr>
          <w:ilvl w:val="0"/>
          <w:numId w:val="11"/>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rFonts w:ascii="Times New Roman" w:hAnsi="Times New Roman" w:cs="Times New Roman"/>
          <w:sz w:val="24"/>
          <w:szCs w:val="24"/>
        </w:rPr>
      </w:pPr>
      <w:bookmarkStart w:id="59" w:name="_Hlk118469878"/>
      <w:r w:rsidRPr="00AE19BC">
        <w:rPr>
          <w:rFonts w:ascii="Times New Roman" w:hAnsi="Times New Roman" w:cs="Times New Roman"/>
          <w:sz w:val="24"/>
          <w:szCs w:val="24"/>
        </w:rPr>
        <w:t>on kooskõlas</w:t>
      </w:r>
      <w:r w:rsidRPr="00AE19BC">
        <w:t xml:space="preserve"> </w:t>
      </w:r>
      <w:r w:rsidRPr="00AE19BC">
        <w:rPr>
          <w:rFonts w:ascii="Times New Roman" w:hAnsi="Times New Roman" w:cs="Times New Roman"/>
          <w:sz w:val="24"/>
          <w:szCs w:val="24"/>
        </w:rPr>
        <w:t>„ei kahjusta oluliselt“ põhimõttega, millega ei tekitata Euroopa Parlamendi ja nõukogu määruse (EL) 2020/852</w:t>
      </w:r>
      <w:r w:rsidRPr="00AE19BC">
        <w:rPr>
          <w:rFonts w:ascii="Times New Roman" w:hAnsi="Times New Roman" w:cs="Times New Roman"/>
          <w:sz w:val="24"/>
          <w:szCs w:val="24"/>
          <w:vertAlign w:val="superscript"/>
        </w:rPr>
        <w:footnoteReference w:id="6"/>
      </w:r>
      <w:r w:rsidRPr="00AE19BC">
        <w:rPr>
          <w:rFonts w:ascii="Times New Roman" w:hAnsi="Times New Roman" w:cs="Times New Roman"/>
          <w:sz w:val="24"/>
          <w:szCs w:val="24"/>
        </w:rPr>
        <w:t xml:space="preserve"> artiklis 17 nimetatud olulist kahju ühelegi artiklis 9 nimetatud keskkonnaeesmärgile;</w:t>
      </w:r>
    </w:p>
    <w:p w14:paraId="6AA09210" w14:textId="77777777" w:rsidR="00AE19BC" w:rsidRPr="00AE19BC" w:rsidRDefault="00AE19BC" w:rsidP="00822124">
      <w:pPr>
        <w:numPr>
          <w:ilvl w:val="0"/>
          <w:numId w:val="11"/>
        </w:num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284"/>
        <w:contextualSpacing/>
        <w:jc w:val="both"/>
        <w:rPr>
          <w:rFonts w:ascii="Times New Roman" w:hAnsi="Times New Roman" w:cs="Times New Roman"/>
          <w:sz w:val="24"/>
          <w:szCs w:val="24"/>
        </w:rPr>
      </w:pPr>
      <w:r w:rsidRPr="00AE19BC">
        <w:rPr>
          <w:rFonts w:ascii="Times New Roman" w:hAnsi="Times New Roman" w:cs="Times New Roman"/>
          <w:sz w:val="24"/>
          <w:szCs w:val="24"/>
        </w:rPr>
        <w:t>on vastavuses BMVI rakenduskava horisontaalsete tingimustega</w:t>
      </w:r>
      <w:bookmarkEnd w:id="59"/>
      <w:r w:rsidRPr="00AE19BC">
        <w:rPr>
          <w:rFonts w:ascii="Times New Roman" w:hAnsi="Times New Roman" w:cs="Times New Roman"/>
          <w:sz w:val="24"/>
          <w:szCs w:val="24"/>
        </w:rPr>
        <w:t>.</w:t>
      </w:r>
    </w:p>
    <w:p w14:paraId="2D1063F4"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p>
    <w:p w14:paraId="68D74FF2" w14:textId="77777777" w:rsidR="00AE19BC" w:rsidRPr="00AE19BC" w:rsidRDefault="00AE19BC" w:rsidP="00AE19BC">
      <w:pPr>
        <w:numPr>
          <w:ilvl w:val="1"/>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projektide mõju ja ulatus on üleriigiline.</w:t>
      </w:r>
    </w:p>
    <w:p w14:paraId="2722DB9F"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068"/>
        <w:contextualSpacing/>
        <w:jc w:val="both"/>
        <w:rPr>
          <w:rFonts w:ascii="Times New Roman" w:hAnsi="Times New Roman" w:cs="Times New Roman"/>
          <w:sz w:val="24"/>
          <w:szCs w:val="24"/>
        </w:rPr>
      </w:pPr>
    </w:p>
    <w:p w14:paraId="7F501B08" w14:textId="77777777" w:rsidR="00AE19BC" w:rsidRPr="00AE19BC" w:rsidRDefault="00AE19BC" w:rsidP="00AE19BC">
      <w:pPr>
        <w:numPr>
          <w:ilvl w:val="1"/>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eesmärgid saavutatakse alljärgnevate toetatavate projektide elluviimise tulemusel:</w:t>
      </w:r>
    </w:p>
    <w:p w14:paraId="3F29EB8E"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463E84EC" w14:textId="77777777" w:rsidR="00AE19BC" w:rsidRPr="00AE19BC" w:rsidRDefault="00AE19BC" w:rsidP="00822124">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hanging="709"/>
        <w:contextualSpacing/>
        <w:jc w:val="both"/>
        <w:rPr>
          <w:rFonts w:ascii="Times New Roman" w:hAnsi="Times New Roman" w:cs="Times New Roman"/>
          <w:sz w:val="24"/>
          <w:szCs w:val="24"/>
        </w:rPr>
      </w:pPr>
      <w:r w:rsidRPr="00AE19BC">
        <w:rPr>
          <w:rFonts w:ascii="Times New Roman" w:hAnsi="Times New Roman" w:cs="Times New Roman"/>
          <w:sz w:val="24"/>
          <w:szCs w:val="24"/>
        </w:rPr>
        <w:t>PIIRIKONTROLLISEADMETE UUENDAMINE (sekkumise kood: 001 Piirikontrollid)</w:t>
      </w:r>
    </w:p>
    <w:p w14:paraId="677E1F82" w14:textId="181359F8"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eesmärk ja sisu: olemasoleva piirikontrolli tehnika uuendamine ja kaasajastamine </w:t>
      </w:r>
      <w:r w:rsidR="00C32BD1">
        <w:rPr>
          <w:rFonts w:ascii="Times New Roman" w:hAnsi="Times New Roman" w:cs="Times New Roman"/>
          <w:sz w:val="24"/>
          <w:szCs w:val="24"/>
        </w:rPr>
        <w:t xml:space="preserve">ning </w:t>
      </w:r>
      <w:proofErr w:type="spellStart"/>
      <w:r w:rsidR="00C32BD1">
        <w:rPr>
          <w:rFonts w:ascii="Times New Roman" w:hAnsi="Times New Roman" w:cs="Times New Roman"/>
          <w:sz w:val="24"/>
          <w:szCs w:val="24"/>
        </w:rPr>
        <w:t>EESi</w:t>
      </w:r>
      <w:proofErr w:type="spellEnd"/>
      <w:r w:rsidR="00C32BD1">
        <w:rPr>
          <w:rStyle w:val="FootnoteReference"/>
          <w:rFonts w:ascii="Times New Roman" w:hAnsi="Times New Roman" w:cs="Times New Roman"/>
          <w:sz w:val="24"/>
          <w:szCs w:val="24"/>
        </w:rPr>
        <w:footnoteReference w:id="7"/>
      </w:r>
      <w:r w:rsidR="00C32BD1">
        <w:rPr>
          <w:rFonts w:ascii="Times New Roman" w:hAnsi="Times New Roman" w:cs="Times New Roman"/>
          <w:sz w:val="24"/>
          <w:szCs w:val="24"/>
        </w:rPr>
        <w:t xml:space="preserve"> toimivuse tagamine </w:t>
      </w:r>
      <w:r w:rsidRPr="00AE19BC">
        <w:rPr>
          <w:rFonts w:ascii="Times New Roman" w:hAnsi="Times New Roman" w:cs="Times New Roman"/>
          <w:sz w:val="24"/>
          <w:szCs w:val="24"/>
        </w:rPr>
        <w:t xml:space="preserve">eesmärgiga võtta kasutusele uusim tehnoloogia. Projekti raames hangitakse piirikontrolli läbiviimiseks </w:t>
      </w:r>
      <w:r w:rsidR="00C32BD1">
        <w:rPr>
          <w:rFonts w:ascii="Times New Roman" w:hAnsi="Times New Roman" w:cs="Times New Roman"/>
          <w:sz w:val="24"/>
          <w:szCs w:val="24"/>
        </w:rPr>
        <w:t xml:space="preserve">ja </w:t>
      </w:r>
      <w:proofErr w:type="spellStart"/>
      <w:r w:rsidR="00C32BD1">
        <w:rPr>
          <w:rFonts w:ascii="Times New Roman" w:hAnsi="Times New Roman" w:cs="Times New Roman"/>
          <w:sz w:val="24"/>
          <w:szCs w:val="24"/>
        </w:rPr>
        <w:t>EESi</w:t>
      </w:r>
      <w:proofErr w:type="spellEnd"/>
      <w:r w:rsidR="00C32BD1">
        <w:rPr>
          <w:rFonts w:ascii="Times New Roman" w:hAnsi="Times New Roman" w:cs="Times New Roman"/>
          <w:sz w:val="24"/>
          <w:szCs w:val="24"/>
        </w:rPr>
        <w:t xml:space="preserve"> kasutamiseks </w:t>
      </w:r>
      <w:r w:rsidRPr="00AE19BC">
        <w:rPr>
          <w:rFonts w:ascii="Times New Roman" w:hAnsi="Times New Roman" w:cs="Times New Roman"/>
          <w:sz w:val="24"/>
          <w:szCs w:val="24"/>
        </w:rPr>
        <w:t>vajalikke seadmeid koos litsentside ja tootetoega.</w:t>
      </w:r>
      <w:r w:rsidR="00CA43BF" w:rsidRPr="00CA43BF">
        <w:t xml:space="preserve"> </w:t>
      </w:r>
      <w:r w:rsidR="00CA43BF" w:rsidRPr="00043426">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02.05.2024</w:t>
      </w:r>
      <w:r w:rsidR="00CA43BF" w:rsidRPr="00043426">
        <w:rPr>
          <w:rFonts w:ascii="Times New Roman" w:hAnsi="Times New Roman" w:cs="Times New Roman"/>
          <w:i/>
          <w:iCs/>
          <w:sz w:val="24"/>
          <w:szCs w:val="24"/>
        </w:rPr>
        <w:t xml:space="preserve"> nr </w:t>
      </w:r>
      <w:r w:rsidR="00C01C23">
        <w:rPr>
          <w:rFonts w:ascii="Times New Roman" w:hAnsi="Times New Roman" w:cs="Times New Roman"/>
          <w:i/>
          <w:iCs/>
          <w:sz w:val="24"/>
          <w:szCs w:val="24"/>
        </w:rPr>
        <w:t>1-3/3</w:t>
      </w:r>
      <w:r w:rsidR="00B935E9">
        <w:rPr>
          <w:rFonts w:ascii="Times New Roman" w:hAnsi="Times New Roman" w:cs="Times New Roman"/>
          <w:i/>
          <w:iCs/>
          <w:sz w:val="24"/>
          <w:szCs w:val="24"/>
        </w:rPr>
        <w:t>7</w:t>
      </w:r>
      <w:r w:rsidR="00CA43BF" w:rsidRPr="00043426">
        <w:rPr>
          <w:rFonts w:ascii="Times New Roman" w:hAnsi="Times New Roman" w:cs="Times New Roman"/>
          <w:i/>
          <w:iCs/>
          <w:sz w:val="24"/>
          <w:szCs w:val="24"/>
        </w:rPr>
        <w:t>)</w:t>
      </w:r>
    </w:p>
    <w:p w14:paraId="6C8BACE5"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01.01.2023–31.12.2029</w:t>
      </w:r>
    </w:p>
    <w:p w14:paraId="4574B1E5" w14:textId="6CC0A430"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sihtrühm: </w:t>
      </w:r>
      <w:r w:rsidR="000811C9">
        <w:rPr>
          <w:rFonts w:ascii="Times New Roman" w:hAnsi="Times New Roman" w:cs="Times New Roman"/>
          <w:sz w:val="24"/>
          <w:szCs w:val="24"/>
        </w:rPr>
        <w:t xml:space="preserve">Politsei- ja Piirivalveameti (edaspidi </w:t>
      </w:r>
      <w:r w:rsidRPr="000811C9">
        <w:rPr>
          <w:rFonts w:ascii="Times New Roman" w:hAnsi="Times New Roman" w:cs="Times New Roman"/>
          <w:i/>
          <w:iCs/>
          <w:sz w:val="24"/>
          <w:szCs w:val="24"/>
        </w:rPr>
        <w:t>PPA</w:t>
      </w:r>
      <w:r w:rsidR="000811C9">
        <w:rPr>
          <w:rFonts w:ascii="Times New Roman" w:hAnsi="Times New Roman" w:cs="Times New Roman"/>
          <w:sz w:val="24"/>
          <w:szCs w:val="24"/>
        </w:rPr>
        <w:t>)</w:t>
      </w:r>
      <w:r w:rsidRPr="00AE19BC">
        <w:rPr>
          <w:rFonts w:ascii="Times New Roman" w:hAnsi="Times New Roman" w:cs="Times New Roman"/>
          <w:sz w:val="24"/>
          <w:szCs w:val="24"/>
        </w:rPr>
        <w:t xml:space="preserve"> teenistujad</w:t>
      </w:r>
    </w:p>
    <w:p w14:paraId="28D97CD4"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3A96944D"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DROONIDE SOETAMINE (sekkumise kood: 002 Piirivalve – õhuvarustus)</w:t>
      </w:r>
    </w:p>
    <w:p w14:paraId="3DC42C28"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õhuvaatluse võimekuse suurendamine piiri valves. Projekti raames soetatakse välispiiri valvamiseks droonid.</w:t>
      </w:r>
    </w:p>
    <w:p w14:paraId="29DEE0BC"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01.01.2023–31.12.2024</w:t>
      </w:r>
    </w:p>
    <w:p w14:paraId="66605CD8"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 teenistujad</w:t>
      </w:r>
    </w:p>
    <w:p w14:paraId="19D6AE6D"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5BEE4AE9" w14:textId="77777777" w:rsidR="00AE19BC" w:rsidRPr="00AE19BC" w:rsidRDefault="00AE19BC" w:rsidP="00AE19BC">
      <w:pPr>
        <w:numPr>
          <w:ilvl w:val="2"/>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MAISMAAVARUSTUSE SOETAMINE JA PAIGALDAMINE PIIRILÕIKUDELE 1–3, 7 JA 8 (sekkumise kood: 003 Piirivalve – maismaavarustus)</w:t>
      </w:r>
    </w:p>
    <w:p w14:paraId="5FBCB924"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eesmärk ja sisu: </w:t>
      </w:r>
      <w:bookmarkStart w:id="60" w:name="_Hlk178000780"/>
      <w:r w:rsidRPr="00AE19BC">
        <w:rPr>
          <w:rFonts w:ascii="Times New Roman" w:hAnsi="Times New Roman" w:cs="Times New Roman"/>
          <w:sz w:val="24"/>
          <w:szCs w:val="24"/>
        </w:rPr>
        <w:t xml:space="preserve">Seiretehnika soetamise ja paigaldamisega tekib </w:t>
      </w:r>
      <w:proofErr w:type="spellStart"/>
      <w:r w:rsidRPr="00AE19BC">
        <w:rPr>
          <w:rFonts w:ascii="Times New Roman" w:hAnsi="Times New Roman" w:cs="Times New Roman"/>
          <w:sz w:val="24"/>
          <w:szCs w:val="24"/>
        </w:rPr>
        <w:t>PPA-l</w:t>
      </w:r>
      <w:proofErr w:type="spellEnd"/>
      <w:r w:rsidRPr="00AE19BC">
        <w:rPr>
          <w:rFonts w:ascii="Times New Roman" w:hAnsi="Times New Roman" w:cs="Times New Roman"/>
          <w:sz w:val="24"/>
          <w:szCs w:val="24"/>
        </w:rPr>
        <w:t xml:space="preserve"> parem ülevaade piirilõikudel 1–3, 7 ja 8 toimuvast</w:t>
      </w:r>
      <w:bookmarkEnd w:id="60"/>
      <w:r w:rsidRPr="00AE19BC">
        <w:rPr>
          <w:rFonts w:ascii="Times New Roman" w:hAnsi="Times New Roman" w:cs="Times New Roman"/>
          <w:sz w:val="24"/>
          <w:szCs w:val="24"/>
        </w:rPr>
        <w:t>. Projekti raames ostetakse ja paigaldatakse ida- ja kagupiiri lõikudele 1–3, 7 ja 8 kaasaaegsed seadmed, mille tõttu piirivalvamise taktika riigipiiril muutub enam tehniliseks, väheneb planeeritud patrulltegevus vahetult piiril ning suudetakse ennetada, avastada ja tõkestada optimaalse ressursiga piiriülest kuritegevust.</w:t>
      </w:r>
    </w:p>
    <w:p w14:paraId="66177484" w14:textId="68A3948B" w:rsidR="00AE19BC" w:rsidRPr="00120198"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i/>
          <w:iCs/>
          <w:sz w:val="24"/>
          <w:szCs w:val="24"/>
        </w:rPr>
      </w:pPr>
      <w:r w:rsidRPr="00AE19BC">
        <w:rPr>
          <w:rFonts w:ascii="Times New Roman" w:hAnsi="Times New Roman" w:cs="Times New Roman"/>
          <w:sz w:val="24"/>
          <w:szCs w:val="24"/>
        </w:rPr>
        <w:t>Projekti abikõlblikkuse periood: 01.01.2023–31.12.202</w:t>
      </w:r>
      <w:ins w:id="61" w:author="Aivi Kuivonen" w:date="2025-09-16T09:53:00Z">
        <w:r w:rsidR="00120198">
          <w:rPr>
            <w:rFonts w:ascii="Times New Roman" w:hAnsi="Times New Roman" w:cs="Times New Roman"/>
            <w:sz w:val="24"/>
            <w:szCs w:val="24"/>
          </w:rPr>
          <w:t>7</w:t>
        </w:r>
      </w:ins>
      <w:del w:id="62" w:author="Aivi Kuivonen" w:date="2025-09-16T09:53:00Z">
        <w:r w:rsidRPr="00AE19BC" w:rsidDel="00120198">
          <w:rPr>
            <w:rFonts w:ascii="Times New Roman" w:hAnsi="Times New Roman" w:cs="Times New Roman"/>
            <w:sz w:val="24"/>
            <w:szCs w:val="24"/>
          </w:rPr>
          <w:delText>6</w:delText>
        </w:r>
      </w:del>
      <w:ins w:id="63" w:author="Aivi Kuivonen" w:date="2025-09-16T09:53:00Z">
        <w:r w:rsidR="00120198">
          <w:rPr>
            <w:rFonts w:ascii="Times New Roman" w:hAnsi="Times New Roman" w:cs="Times New Roman"/>
            <w:sz w:val="24"/>
            <w:szCs w:val="24"/>
          </w:rPr>
          <w:t xml:space="preserve"> </w:t>
        </w:r>
        <w:r w:rsidR="00120198" w:rsidRPr="00120198">
          <w:rPr>
            <w:rFonts w:ascii="Times New Roman" w:hAnsi="Times New Roman" w:cs="Times New Roman"/>
            <w:i/>
            <w:iCs/>
            <w:sz w:val="24"/>
            <w:szCs w:val="24"/>
          </w:rPr>
          <w:t xml:space="preserve">(muudetud siseministri … kk </w:t>
        </w:r>
      </w:ins>
      <w:ins w:id="64" w:author="Aivi Kuivonen" w:date="2025-09-16T09:54:00Z">
        <w:r w:rsidR="00120198" w:rsidRPr="00120198">
          <w:rPr>
            <w:rFonts w:ascii="Times New Roman" w:hAnsi="Times New Roman" w:cs="Times New Roman"/>
            <w:i/>
            <w:iCs/>
            <w:sz w:val="24"/>
            <w:szCs w:val="24"/>
          </w:rPr>
          <w:t>nr …)</w:t>
        </w:r>
      </w:ins>
    </w:p>
    <w:p w14:paraId="2CDDCF03"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 teenistujad</w:t>
      </w:r>
    </w:p>
    <w:p w14:paraId="545B5E83"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504598D0" w14:textId="2AA85772"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MAISMAAVARUSTUSE SOETAMINE JA PAIGALDAMINE PIIRLÕIKUDELE 4</w:t>
      </w:r>
      <w:r w:rsidR="00B01411">
        <w:rPr>
          <w:rFonts w:ascii="Times New Roman" w:hAnsi="Times New Roman" w:cs="Times New Roman"/>
          <w:sz w:val="24"/>
          <w:szCs w:val="24"/>
        </w:rPr>
        <w:noBreakHyphen/>
      </w:r>
      <w:r w:rsidRPr="00AE19BC">
        <w:rPr>
          <w:rFonts w:ascii="Times New Roman" w:hAnsi="Times New Roman" w:cs="Times New Roman"/>
          <w:sz w:val="24"/>
          <w:szCs w:val="24"/>
        </w:rPr>
        <w:t>6 (sekkumise kood: 003 Piirivalve – maismaavarustus)</w:t>
      </w:r>
    </w:p>
    <w:p w14:paraId="19043982" w14:textId="4B99478F"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lastRenderedPageBreak/>
        <w:t>Projekti eesmärk ja sisu:</w:t>
      </w:r>
      <w:r w:rsidRPr="00AE19BC">
        <w:t xml:space="preserve"> </w:t>
      </w:r>
      <w:r w:rsidRPr="00AE19BC">
        <w:rPr>
          <w:rFonts w:ascii="Times New Roman" w:hAnsi="Times New Roman" w:cs="Times New Roman"/>
          <w:sz w:val="24"/>
          <w:szCs w:val="24"/>
        </w:rPr>
        <w:t xml:space="preserve">Seiretehnika soetamise ja paigaldamisega tekib </w:t>
      </w:r>
      <w:proofErr w:type="spellStart"/>
      <w:r w:rsidRPr="00AE19BC">
        <w:rPr>
          <w:rFonts w:ascii="Times New Roman" w:hAnsi="Times New Roman" w:cs="Times New Roman"/>
          <w:sz w:val="24"/>
          <w:szCs w:val="24"/>
        </w:rPr>
        <w:t>PPA-l</w:t>
      </w:r>
      <w:proofErr w:type="spellEnd"/>
      <w:r w:rsidRPr="00AE19BC">
        <w:rPr>
          <w:rFonts w:ascii="Times New Roman" w:hAnsi="Times New Roman" w:cs="Times New Roman"/>
          <w:sz w:val="24"/>
          <w:szCs w:val="24"/>
        </w:rPr>
        <w:t xml:space="preserve"> parem ülevaade piirilõikud</w:t>
      </w:r>
      <w:r w:rsidR="003E4C28">
        <w:rPr>
          <w:rFonts w:ascii="Times New Roman" w:hAnsi="Times New Roman" w:cs="Times New Roman"/>
          <w:sz w:val="24"/>
          <w:szCs w:val="24"/>
        </w:rPr>
        <w:t>el</w:t>
      </w:r>
      <w:r w:rsidRPr="00AE19BC">
        <w:rPr>
          <w:rFonts w:ascii="Times New Roman" w:hAnsi="Times New Roman" w:cs="Times New Roman"/>
          <w:sz w:val="24"/>
          <w:szCs w:val="24"/>
        </w:rPr>
        <w:t xml:space="preserve"> 4–6 toimuvast. Kagupiiri lõikudele 4–6 ostetakse ja paigaldatakse kaasaaegsed seadmed, mille tõttu piirivalvamise taktika riigipiiril muutub enam tehniliseks, väheneb planeeritud patrulltegevus vahetult piiril ning suudetakse ennetada, avastada ja tõkestada optimaalse ressursiga piiriülest kuritegevust.</w:t>
      </w:r>
    </w:p>
    <w:p w14:paraId="521EF0D0" w14:textId="3D9EDA6D"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01.01.2024–31.12.202</w:t>
      </w:r>
      <w:ins w:id="65" w:author="Aivi Kuivonen" w:date="2025-09-16T09:59:00Z">
        <w:r w:rsidR="003E4C28">
          <w:rPr>
            <w:rFonts w:ascii="Times New Roman" w:hAnsi="Times New Roman" w:cs="Times New Roman"/>
            <w:sz w:val="24"/>
            <w:szCs w:val="24"/>
          </w:rPr>
          <w:t>8</w:t>
        </w:r>
      </w:ins>
      <w:del w:id="66" w:author="Aivi Kuivonen" w:date="2025-09-16T09:59:00Z">
        <w:r w:rsidR="00E02809" w:rsidDel="003E4C28">
          <w:rPr>
            <w:rFonts w:ascii="Times New Roman" w:hAnsi="Times New Roman" w:cs="Times New Roman"/>
            <w:sz w:val="24"/>
            <w:szCs w:val="24"/>
          </w:rPr>
          <w:delText>6</w:delText>
        </w:r>
      </w:del>
      <w:r w:rsidR="00FF7DAF">
        <w:rPr>
          <w:rFonts w:ascii="Times New Roman" w:hAnsi="Times New Roman" w:cs="Times New Roman"/>
          <w:sz w:val="24"/>
          <w:szCs w:val="24"/>
        </w:rPr>
        <w:t xml:space="preserve"> </w:t>
      </w:r>
      <w:r w:rsidR="00FF7DAF" w:rsidRPr="00FF7DAF">
        <w:rPr>
          <w:rFonts w:ascii="Times New Roman" w:hAnsi="Times New Roman" w:cs="Times New Roman"/>
          <w:i/>
          <w:iCs/>
          <w:sz w:val="24"/>
          <w:szCs w:val="24"/>
        </w:rPr>
        <w:t xml:space="preserve">(muudetud siseministri </w:t>
      </w:r>
      <w:r w:rsidR="00AF3D1E">
        <w:rPr>
          <w:rFonts w:ascii="Times New Roman" w:hAnsi="Times New Roman" w:cs="Times New Roman"/>
          <w:i/>
          <w:iCs/>
          <w:sz w:val="24"/>
          <w:szCs w:val="24"/>
        </w:rPr>
        <w:t xml:space="preserve">14.11.2024 </w:t>
      </w:r>
      <w:r w:rsidR="00FF7DAF" w:rsidRPr="00FF7DAF">
        <w:rPr>
          <w:rFonts w:ascii="Times New Roman" w:hAnsi="Times New Roman" w:cs="Times New Roman"/>
          <w:i/>
          <w:iCs/>
          <w:sz w:val="24"/>
          <w:szCs w:val="24"/>
        </w:rPr>
        <w:t xml:space="preserve">kk nr </w:t>
      </w:r>
      <w:r w:rsidR="00AF3D1E">
        <w:rPr>
          <w:rFonts w:ascii="Times New Roman" w:hAnsi="Times New Roman" w:cs="Times New Roman"/>
          <w:i/>
          <w:iCs/>
          <w:sz w:val="24"/>
          <w:szCs w:val="24"/>
        </w:rPr>
        <w:t>1-3/123</w:t>
      </w:r>
      <w:ins w:id="67" w:author="Aivi Kuivonen" w:date="2025-09-16T09:59:00Z">
        <w:r w:rsidR="003E4C28">
          <w:rPr>
            <w:rFonts w:ascii="Times New Roman" w:hAnsi="Times New Roman" w:cs="Times New Roman"/>
            <w:i/>
            <w:iCs/>
            <w:sz w:val="24"/>
            <w:szCs w:val="24"/>
          </w:rPr>
          <w:t xml:space="preserve"> ja …kk nr …</w:t>
        </w:r>
      </w:ins>
      <w:r w:rsidR="00FF7DAF" w:rsidRPr="00FF7DAF">
        <w:rPr>
          <w:rFonts w:ascii="Times New Roman" w:hAnsi="Times New Roman" w:cs="Times New Roman"/>
          <w:i/>
          <w:iCs/>
          <w:sz w:val="24"/>
          <w:szCs w:val="24"/>
        </w:rPr>
        <w:t>)</w:t>
      </w:r>
    </w:p>
    <w:p w14:paraId="08094B6F" w14:textId="77777777"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 teenistujad</w:t>
      </w:r>
    </w:p>
    <w:p w14:paraId="679F9C11"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71332199" w14:textId="396F477A"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LUHAMAA JUHTIMIS</w:t>
      </w:r>
      <w:r w:rsidR="00C32BD1">
        <w:rPr>
          <w:rFonts w:ascii="Times New Roman" w:hAnsi="Times New Roman" w:cs="Times New Roman"/>
          <w:sz w:val="24"/>
          <w:szCs w:val="24"/>
        </w:rPr>
        <w:t>KESKUSE PROJEKTEERIMINE JA EKSPERTIIS</w:t>
      </w:r>
      <w:r w:rsidRPr="00AE19BC">
        <w:rPr>
          <w:rFonts w:ascii="Times New Roman" w:hAnsi="Times New Roman" w:cs="Times New Roman"/>
          <w:sz w:val="24"/>
          <w:szCs w:val="24"/>
        </w:rPr>
        <w:t xml:space="preserve"> (Sekkumise kood: 006 Piirivalve – muud meetmed)</w:t>
      </w:r>
      <w:r w:rsidR="00CA43BF" w:rsidRPr="00CA43BF">
        <w:t xml:space="preserve"> </w:t>
      </w:r>
      <w:r w:rsidR="00CA43BF" w:rsidRPr="00043426">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02.05.2024 kk</w:t>
      </w:r>
      <w:r w:rsidR="00CA43BF" w:rsidRPr="00043426">
        <w:rPr>
          <w:rFonts w:ascii="Times New Roman" w:hAnsi="Times New Roman" w:cs="Times New Roman"/>
          <w:i/>
          <w:iCs/>
          <w:sz w:val="24"/>
          <w:szCs w:val="24"/>
        </w:rPr>
        <w:t xml:space="preserve"> nr </w:t>
      </w:r>
      <w:r w:rsidR="00C01C23">
        <w:rPr>
          <w:rFonts w:ascii="Times New Roman" w:hAnsi="Times New Roman" w:cs="Times New Roman"/>
          <w:i/>
          <w:iCs/>
          <w:sz w:val="24"/>
          <w:szCs w:val="24"/>
        </w:rPr>
        <w:t>1-3/3</w:t>
      </w:r>
      <w:r w:rsidR="00B935E9">
        <w:rPr>
          <w:rFonts w:ascii="Times New Roman" w:hAnsi="Times New Roman" w:cs="Times New Roman"/>
          <w:i/>
          <w:iCs/>
          <w:sz w:val="24"/>
          <w:szCs w:val="24"/>
        </w:rPr>
        <w:t>7</w:t>
      </w:r>
      <w:r w:rsidR="00CA43BF" w:rsidRPr="00043426">
        <w:rPr>
          <w:rFonts w:ascii="Times New Roman" w:hAnsi="Times New Roman" w:cs="Times New Roman"/>
          <w:i/>
          <w:iCs/>
          <w:sz w:val="24"/>
          <w:szCs w:val="24"/>
        </w:rPr>
        <w:t>)</w:t>
      </w:r>
    </w:p>
    <w:p w14:paraId="519CDA39" w14:textId="6BEF3808"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Luhamaa juhtimis</w:t>
      </w:r>
      <w:r w:rsidR="00C32BD1">
        <w:rPr>
          <w:rFonts w:ascii="Times New Roman" w:hAnsi="Times New Roman" w:cs="Times New Roman"/>
          <w:sz w:val="24"/>
          <w:szCs w:val="24"/>
        </w:rPr>
        <w:t>keskuse</w:t>
      </w:r>
      <w:r w:rsidRPr="00AE19BC">
        <w:rPr>
          <w:rFonts w:ascii="Times New Roman" w:hAnsi="Times New Roman" w:cs="Times New Roman"/>
          <w:sz w:val="24"/>
          <w:szCs w:val="24"/>
        </w:rPr>
        <w:t xml:space="preserve"> kaasajastamise tulemusel on võimalik jälgida piirilõikudele</w:t>
      </w:r>
      <w:r w:rsidR="009531DD">
        <w:rPr>
          <w:rFonts w:ascii="Times New Roman" w:hAnsi="Times New Roman" w:cs="Times New Roman"/>
          <w:sz w:val="24"/>
          <w:szCs w:val="24"/>
        </w:rPr>
        <w:t xml:space="preserve"> </w:t>
      </w:r>
      <w:r w:rsidRPr="00AE19BC">
        <w:rPr>
          <w:rFonts w:ascii="Times New Roman" w:hAnsi="Times New Roman" w:cs="Times New Roman"/>
          <w:sz w:val="24"/>
          <w:szCs w:val="24"/>
        </w:rPr>
        <w:t xml:space="preserve">paigaldatud seirekaamerate abil piiriolukorda. Projekti raames </w:t>
      </w:r>
      <w:r w:rsidR="00C32BD1">
        <w:rPr>
          <w:rFonts w:ascii="Times New Roman" w:hAnsi="Times New Roman" w:cs="Times New Roman"/>
          <w:sz w:val="24"/>
          <w:szCs w:val="24"/>
        </w:rPr>
        <w:t>tellitakse Luhamaa juhtimiskeskuse</w:t>
      </w:r>
      <w:r w:rsidR="00CA43BF">
        <w:rPr>
          <w:rFonts w:ascii="Times New Roman" w:hAnsi="Times New Roman" w:cs="Times New Roman"/>
          <w:sz w:val="24"/>
          <w:szCs w:val="24"/>
        </w:rPr>
        <w:t xml:space="preserve"> projekteerimine ja ekspertiis. Projekteerimine sisaldab autori järelevalve teostamist ehitusperioodi käigus. Hanke viib läbi Riigi Kinnisvara AS, kuid maksja on PPA. </w:t>
      </w:r>
      <w:r w:rsidR="00CA43BF" w:rsidRPr="00CA43BF">
        <w:t xml:space="preserve"> </w:t>
      </w:r>
      <w:r w:rsidR="00CA43BF" w:rsidRPr="00043426">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02.05.2024</w:t>
      </w:r>
      <w:r w:rsidR="006A63ED">
        <w:rPr>
          <w:rFonts w:ascii="Times New Roman" w:hAnsi="Times New Roman" w:cs="Times New Roman"/>
          <w:i/>
          <w:iCs/>
          <w:sz w:val="24"/>
          <w:szCs w:val="24"/>
        </w:rPr>
        <w:t xml:space="preserve"> kk</w:t>
      </w:r>
      <w:r w:rsidR="00CA43BF" w:rsidRPr="00043426">
        <w:rPr>
          <w:rFonts w:ascii="Times New Roman" w:hAnsi="Times New Roman" w:cs="Times New Roman"/>
          <w:i/>
          <w:iCs/>
          <w:sz w:val="24"/>
          <w:szCs w:val="24"/>
        </w:rPr>
        <w:t xml:space="preserve"> nr </w:t>
      </w:r>
      <w:r w:rsidR="00C01C23">
        <w:rPr>
          <w:rFonts w:ascii="Times New Roman" w:hAnsi="Times New Roman" w:cs="Times New Roman"/>
          <w:i/>
          <w:iCs/>
          <w:sz w:val="24"/>
          <w:szCs w:val="24"/>
        </w:rPr>
        <w:t>1-3/3</w:t>
      </w:r>
      <w:r w:rsidR="00B935E9">
        <w:rPr>
          <w:rFonts w:ascii="Times New Roman" w:hAnsi="Times New Roman" w:cs="Times New Roman"/>
          <w:i/>
          <w:iCs/>
          <w:sz w:val="24"/>
          <w:szCs w:val="24"/>
        </w:rPr>
        <w:t>7</w:t>
      </w:r>
      <w:r w:rsidR="006A63ED">
        <w:rPr>
          <w:rFonts w:ascii="Times New Roman" w:hAnsi="Times New Roman" w:cs="Times New Roman"/>
          <w:i/>
          <w:iCs/>
          <w:sz w:val="24"/>
          <w:szCs w:val="24"/>
        </w:rPr>
        <w:t xml:space="preserve"> ja </w:t>
      </w:r>
      <w:r w:rsidR="00381F9D">
        <w:rPr>
          <w:rFonts w:ascii="Times New Roman" w:hAnsi="Times New Roman" w:cs="Times New Roman"/>
          <w:i/>
          <w:iCs/>
          <w:sz w:val="24"/>
          <w:szCs w:val="24"/>
        </w:rPr>
        <w:t xml:space="preserve">23.08.2024 </w:t>
      </w:r>
      <w:r w:rsidR="006A63ED">
        <w:rPr>
          <w:rFonts w:ascii="Times New Roman" w:hAnsi="Times New Roman" w:cs="Times New Roman"/>
          <w:i/>
          <w:iCs/>
          <w:sz w:val="24"/>
          <w:szCs w:val="24"/>
        </w:rPr>
        <w:t>kk nr 1-3/</w:t>
      </w:r>
      <w:r w:rsidR="00381F9D">
        <w:rPr>
          <w:rFonts w:ascii="Times New Roman" w:hAnsi="Times New Roman" w:cs="Times New Roman"/>
          <w:i/>
          <w:iCs/>
          <w:sz w:val="24"/>
          <w:szCs w:val="24"/>
        </w:rPr>
        <w:t>111</w:t>
      </w:r>
      <w:r w:rsidR="006A63ED">
        <w:rPr>
          <w:rFonts w:ascii="Times New Roman" w:hAnsi="Times New Roman" w:cs="Times New Roman"/>
          <w:i/>
          <w:iCs/>
          <w:sz w:val="24"/>
          <w:szCs w:val="24"/>
        </w:rPr>
        <w:t xml:space="preserve"> </w:t>
      </w:r>
      <w:r w:rsidR="00CA43BF" w:rsidRPr="00043426">
        <w:rPr>
          <w:rFonts w:ascii="Times New Roman" w:hAnsi="Times New Roman" w:cs="Times New Roman"/>
          <w:i/>
          <w:iCs/>
          <w:sz w:val="24"/>
          <w:szCs w:val="24"/>
        </w:rPr>
        <w:t>)</w:t>
      </w:r>
    </w:p>
    <w:p w14:paraId="096CAF6D" w14:textId="4A247300"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w:t>
      </w:r>
      <w:r w:rsidR="00CA43BF">
        <w:rPr>
          <w:rFonts w:ascii="Times New Roman" w:hAnsi="Times New Roman" w:cs="Times New Roman"/>
          <w:sz w:val="24"/>
          <w:szCs w:val="24"/>
        </w:rPr>
        <w:t xml:space="preserve">6 </w:t>
      </w:r>
      <w:r w:rsidR="00CA43BF" w:rsidRPr="00043426">
        <w:rPr>
          <w:rFonts w:ascii="Times New Roman" w:hAnsi="Times New Roman" w:cs="Times New Roman"/>
          <w:i/>
          <w:iCs/>
          <w:sz w:val="24"/>
          <w:szCs w:val="24"/>
        </w:rPr>
        <w:t>(muudetud siseministri</w:t>
      </w:r>
      <w:r w:rsidR="00C01C23">
        <w:rPr>
          <w:rFonts w:ascii="Times New Roman" w:hAnsi="Times New Roman" w:cs="Times New Roman"/>
          <w:i/>
          <w:iCs/>
          <w:sz w:val="24"/>
          <w:szCs w:val="24"/>
        </w:rPr>
        <w:t xml:space="preserve"> 02.05.2024</w:t>
      </w:r>
      <w:r w:rsidR="00CA43BF" w:rsidRPr="00043426">
        <w:rPr>
          <w:rFonts w:ascii="Times New Roman" w:hAnsi="Times New Roman" w:cs="Times New Roman"/>
          <w:i/>
          <w:iCs/>
          <w:sz w:val="24"/>
          <w:szCs w:val="24"/>
        </w:rPr>
        <w:t xml:space="preserve"> nr </w:t>
      </w:r>
      <w:r w:rsidR="00C01C23">
        <w:rPr>
          <w:rFonts w:ascii="Times New Roman" w:hAnsi="Times New Roman" w:cs="Times New Roman"/>
          <w:i/>
          <w:iCs/>
          <w:sz w:val="24"/>
          <w:szCs w:val="24"/>
        </w:rPr>
        <w:t>1-3/3</w:t>
      </w:r>
      <w:r w:rsidR="00B935E9">
        <w:rPr>
          <w:rFonts w:ascii="Times New Roman" w:hAnsi="Times New Roman" w:cs="Times New Roman"/>
          <w:i/>
          <w:iCs/>
          <w:sz w:val="24"/>
          <w:szCs w:val="24"/>
        </w:rPr>
        <w:t>7</w:t>
      </w:r>
      <w:r w:rsidR="00CA43BF" w:rsidRPr="00043426">
        <w:rPr>
          <w:rFonts w:ascii="Times New Roman" w:hAnsi="Times New Roman" w:cs="Times New Roman"/>
          <w:i/>
          <w:iCs/>
          <w:sz w:val="24"/>
          <w:szCs w:val="24"/>
        </w:rPr>
        <w:t>)</w:t>
      </w:r>
    </w:p>
    <w:p w14:paraId="29929F99" w14:textId="2FAB08EC" w:rsidR="00AE19BC" w:rsidRPr="00AE19BC" w:rsidRDefault="00AE19BC" w:rsidP="00AE19BC">
      <w:pPr>
        <w:numPr>
          <w:ilvl w:val="3"/>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sihtrühm: PPA </w:t>
      </w:r>
    </w:p>
    <w:p w14:paraId="7901707E" w14:textId="77777777" w:rsidR="00AE19BC" w:rsidRPr="00AE19BC" w:rsidRDefault="00AE19BC"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47458FA7"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PIIRVALVE ja -KONTROLLI MAISMAASÕIDUKID (Sekkumise kood: 003 Piirivalve – maimaavarustus)</w:t>
      </w:r>
    </w:p>
    <w:p w14:paraId="52A4D980" w14:textId="77777777" w:rsidR="00AE19BC" w:rsidRPr="00AE19BC" w:rsidRDefault="00AE19BC" w:rsidP="00AE19BC">
      <w:pPr>
        <w:numPr>
          <w:ilvl w:val="3"/>
          <w:numId w:val="24"/>
        </w:numPr>
        <w:tabs>
          <w:tab w:val="left" w:pos="709"/>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Piiripatrullide reageerimisvõimekus on tagatud. Projekti raames ostetakse ja ehitatakse vajadustele vastavaks ümber piiripatrulli bussid.</w:t>
      </w:r>
    </w:p>
    <w:p w14:paraId="1938E98E" w14:textId="77777777" w:rsidR="00AE19BC" w:rsidRPr="00AE19BC" w:rsidRDefault="00AE19BC" w:rsidP="00AE19BC">
      <w:pPr>
        <w:numPr>
          <w:ilvl w:val="3"/>
          <w:numId w:val="24"/>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01.01.2023–31.12.2025</w:t>
      </w:r>
    </w:p>
    <w:p w14:paraId="3764AF33" w14:textId="77777777" w:rsidR="00AE19BC" w:rsidRPr="00AE19BC" w:rsidRDefault="00AE19BC" w:rsidP="00AE19BC">
      <w:pPr>
        <w:numPr>
          <w:ilvl w:val="3"/>
          <w:numId w:val="24"/>
        </w:numPr>
        <w:tabs>
          <w:tab w:val="left" w:pos="709"/>
          <w:tab w:val="left" w:pos="851"/>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 piiripatrull</w:t>
      </w:r>
    </w:p>
    <w:p w14:paraId="2CA1FD5D"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5D819759"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TEGEVUSTOETUS: SEIRETEHNIKUTE VÄRBAMINE JA KOOLITAMINE (Sekkumise kood: 026 Tegevustoetus – integreeritud piirihaldus)</w:t>
      </w:r>
    </w:p>
    <w:p w14:paraId="4F9824DF"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Seiretehnikute toel on tagatud piirilõikudes 1–8 ja Narva jõe seirepositsioonide töö. Projekti raames värvatakse ja koolitatakse 6 seiretehnikut, kelle ülesandeks on vastutada uute seirepositsioonide töötamise eest. Projektis kaetakse tööjõu, koolitamise ja töökoha loomise kulud.</w:t>
      </w:r>
    </w:p>
    <w:p w14:paraId="1ACB5C4D"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01.01.2023–30.06.2027</w:t>
      </w:r>
    </w:p>
    <w:p w14:paraId="06A0AEEC"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Värvatud PPA seiretehnikud</w:t>
      </w:r>
    </w:p>
    <w:p w14:paraId="5D634902"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44F4B12F"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TEGEVUSTOETUS: SEIRETEHNIKA ÜLALPIDAMINE JA HOOLDAMINE VÄLISPIIRIL (Sekkumise kood: 026 Tegevustoetus – integreeritud piirihaldus)</w:t>
      </w:r>
    </w:p>
    <w:p w14:paraId="7A3E41A5"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eesmärk ja sisu: ELi välispiir on kaitstud seiretehnika toimepidevuse ja elukaare tagamise toel. Tegevustoetusest kaetakse piiri seiretehnika elukaare, ülalpidamise ja hooldusega seotud kulud, sh litsentside tasud, serveriruumide rent, sidekulud jne</w:t>
      </w:r>
    </w:p>
    <w:p w14:paraId="41695485"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abikõlblikkuse periood: 01.01.2023–31.12.2029</w:t>
      </w:r>
    </w:p>
    <w:p w14:paraId="00DC5CA5" w14:textId="77777777" w:rsidR="00AE19BC" w:rsidRPr="00AE19BC" w:rsidRDefault="00AE19BC" w:rsidP="00AE19BC">
      <w:pPr>
        <w:numPr>
          <w:ilvl w:val="3"/>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w:t>
      </w:r>
    </w:p>
    <w:p w14:paraId="20DACFC1"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0560E03B" w14:textId="77777777" w:rsidR="00AE19BC" w:rsidRPr="00AE19BC" w:rsidRDefault="00AE19BC" w:rsidP="00AE19BC">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TEGEVUSTOETUS: AUTOMATISEERITUD PIIRIÜLETUSE TOIMIVUSE TAGAMINE PIIRIPUNKTIDES (Sekkumise kood 026: Tegevustoetus – integreeritud piirihaldus)</w:t>
      </w:r>
    </w:p>
    <w:p w14:paraId="7086F07D" w14:textId="351930DA" w:rsidR="00AE19BC" w:rsidRPr="00AE19BC" w:rsidRDefault="00AE19BC" w:rsidP="00AE19BC">
      <w:pPr>
        <w:numPr>
          <w:ilvl w:val="3"/>
          <w:numId w:val="24"/>
        </w:numPr>
        <w:tabs>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851"/>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eesmärk ja sisu: Automaatse piirikontrolli süsteemi kasutamise abil on Schengeni alale saabuvate ja alalt lahkuvate reisijate voog sujuv ja piiriületus kiirem. Projektist kaetakse piiripunktide </w:t>
      </w:r>
      <w:del w:id="68" w:author="Aivi Kuivonen" w:date="2025-10-03T10:37:00Z">
        <w:r w:rsidRPr="00AE19BC" w:rsidDel="00AB2EC7">
          <w:rPr>
            <w:rFonts w:ascii="Times New Roman" w:hAnsi="Times New Roman" w:cs="Times New Roman"/>
            <w:sz w:val="24"/>
            <w:szCs w:val="24"/>
          </w:rPr>
          <w:delText xml:space="preserve">Tallinn-1, Narva-1 ja Saatse </w:delText>
        </w:r>
      </w:del>
      <w:r w:rsidRPr="00AE19BC">
        <w:rPr>
          <w:rFonts w:ascii="Times New Roman" w:hAnsi="Times New Roman" w:cs="Times New Roman"/>
          <w:sz w:val="24"/>
          <w:szCs w:val="24"/>
        </w:rPr>
        <w:t xml:space="preserve">ABC-väravate rentimise </w:t>
      </w:r>
      <w:r w:rsidR="00C32BD1">
        <w:rPr>
          <w:rFonts w:ascii="Times New Roman" w:hAnsi="Times New Roman" w:cs="Times New Roman"/>
          <w:sz w:val="24"/>
          <w:szCs w:val="24"/>
        </w:rPr>
        <w:lastRenderedPageBreak/>
        <w:t xml:space="preserve">ja töös hoidmisega </w:t>
      </w:r>
      <w:r w:rsidRPr="00AE19BC">
        <w:rPr>
          <w:rFonts w:ascii="Times New Roman" w:hAnsi="Times New Roman" w:cs="Times New Roman"/>
          <w:sz w:val="24"/>
          <w:szCs w:val="24"/>
        </w:rPr>
        <w:t>seotud kulud.</w:t>
      </w:r>
      <w:r w:rsidR="00C32BD1">
        <w:rPr>
          <w:rFonts w:ascii="Times New Roman" w:hAnsi="Times New Roman" w:cs="Times New Roman"/>
          <w:sz w:val="24"/>
          <w:szCs w:val="24"/>
        </w:rPr>
        <w:t xml:space="preserve"> </w:t>
      </w:r>
      <w:bookmarkStart w:id="69" w:name="_Hlk161504430"/>
      <w:r w:rsidR="00C32BD1" w:rsidRPr="00043426">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 xml:space="preserve">02.05.2024 </w:t>
      </w:r>
      <w:r w:rsidR="00C32BD1" w:rsidRPr="00043426">
        <w:rPr>
          <w:rFonts w:ascii="Times New Roman" w:hAnsi="Times New Roman" w:cs="Times New Roman"/>
          <w:i/>
          <w:iCs/>
          <w:sz w:val="24"/>
          <w:szCs w:val="24"/>
        </w:rPr>
        <w:t>k</w:t>
      </w:r>
      <w:r w:rsidR="00C01C23">
        <w:rPr>
          <w:rFonts w:ascii="Times New Roman" w:hAnsi="Times New Roman" w:cs="Times New Roman"/>
          <w:i/>
          <w:iCs/>
          <w:sz w:val="24"/>
          <w:szCs w:val="24"/>
        </w:rPr>
        <w:t>k</w:t>
      </w:r>
      <w:r w:rsidR="00C32BD1" w:rsidRPr="00043426">
        <w:rPr>
          <w:rFonts w:ascii="Times New Roman" w:hAnsi="Times New Roman" w:cs="Times New Roman"/>
          <w:i/>
          <w:iCs/>
          <w:sz w:val="24"/>
          <w:szCs w:val="24"/>
        </w:rPr>
        <w:t xml:space="preserve"> nr </w:t>
      </w:r>
      <w:r w:rsidR="00C01C23">
        <w:rPr>
          <w:rFonts w:ascii="Times New Roman" w:hAnsi="Times New Roman" w:cs="Times New Roman"/>
          <w:i/>
          <w:iCs/>
          <w:sz w:val="24"/>
          <w:szCs w:val="24"/>
        </w:rPr>
        <w:t>1-3/3</w:t>
      </w:r>
      <w:r w:rsidR="00B935E9">
        <w:rPr>
          <w:rFonts w:ascii="Times New Roman" w:hAnsi="Times New Roman" w:cs="Times New Roman"/>
          <w:i/>
          <w:iCs/>
          <w:sz w:val="24"/>
          <w:szCs w:val="24"/>
        </w:rPr>
        <w:t>7</w:t>
      </w:r>
      <w:ins w:id="70" w:author="Aivi Kuivonen" w:date="2025-10-03T10:37:00Z">
        <w:r w:rsidR="00AB2EC7">
          <w:rPr>
            <w:rFonts w:ascii="Times New Roman" w:hAnsi="Times New Roman" w:cs="Times New Roman"/>
            <w:i/>
            <w:iCs/>
            <w:sz w:val="24"/>
            <w:szCs w:val="24"/>
          </w:rPr>
          <w:t xml:space="preserve"> ja …2025 kk nr 1-3…)</w:t>
        </w:r>
      </w:ins>
      <w:r w:rsidR="00C32BD1" w:rsidRPr="00043426">
        <w:rPr>
          <w:rFonts w:ascii="Times New Roman" w:hAnsi="Times New Roman" w:cs="Times New Roman"/>
          <w:i/>
          <w:iCs/>
          <w:sz w:val="24"/>
          <w:szCs w:val="24"/>
        </w:rPr>
        <w:t>)</w:t>
      </w:r>
      <w:bookmarkEnd w:id="69"/>
    </w:p>
    <w:p w14:paraId="03C4E4B0" w14:textId="77777777" w:rsidR="00AE19BC" w:rsidRPr="00AE19BC" w:rsidRDefault="00AE19BC" w:rsidP="00AE19BC">
      <w:pPr>
        <w:numPr>
          <w:ilvl w:val="3"/>
          <w:numId w:val="24"/>
        </w:num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abikõlblikkuse periood: 01.01.2023–31.12.2029 </w:t>
      </w:r>
    </w:p>
    <w:p w14:paraId="3385D3C8" w14:textId="77777777" w:rsidR="00AE19BC" w:rsidRDefault="00AE19BC" w:rsidP="00AE19BC">
      <w:pPr>
        <w:numPr>
          <w:ilvl w:val="3"/>
          <w:numId w:val="24"/>
        </w:num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sihtrühm: PPA</w:t>
      </w:r>
    </w:p>
    <w:p w14:paraId="38F25162" w14:textId="77777777" w:rsidR="00CA43BF" w:rsidRDefault="00CA43BF" w:rsidP="00CA43BF">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rFonts w:ascii="Times New Roman" w:hAnsi="Times New Roman" w:cs="Times New Roman"/>
          <w:sz w:val="24"/>
          <w:szCs w:val="24"/>
        </w:rPr>
      </w:pPr>
    </w:p>
    <w:p w14:paraId="2F8A9B19" w14:textId="5F20A1F9" w:rsidR="00CA43BF" w:rsidRDefault="00CA43BF" w:rsidP="005E4BED">
      <w:pPr>
        <w:numPr>
          <w:ilvl w:val="2"/>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851"/>
        <w:contextualSpacing/>
        <w:jc w:val="both"/>
        <w:rPr>
          <w:rFonts w:ascii="Times New Roman" w:hAnsi="Times New Roman" w:cs="Times New Roman"/>
          <w:sz w:val="24"/>
          <w:szCs w:val="24"/>
        </w:rPr>
      </w:pPr>
      <w:bookmarkStart w:id="71" w:name="_Hlk161507343"/>
      <w:r>
        <w:rPr>
          <w:rFonts w:ascii="Times New Roman" w:hAnsi="Times New Roman" w:cs="Times New Roman"/>
          <w:sz w:val="24"/>
          <w:szCs w:val="24"/>
        </w:rPr>
        <w:t xml:space="preserve"> VÕMMORSKI </w:t>
      </w:r>
      <w:r w:rsidR="00E02809">
        <w:rPr>
          <w:rFonts w:ascii="Times New Roman" w:hAnsi="Times New Roman" w:cs="Times New Roman"/>
          <w:sz w:val="24"/>
          <w:szCs w:val="24"/>
        </w:rPr>
        <w:t>JA MAADE</w:t>
      </w:r>
      <w:r w:rsidR="00AF79AF">
        <w:rPr>
          <w:rFonts w:ascii="Times New Roman" w:hAnsi="Times New Roman" w:cs="Times New Roman"/>
          <w:sz w:val="24"/>
          <w:szCs w:val="24"/>
        </w:rPr>
        <w:t xml:space="preserve"> VAHETAMISE</w:t>
      </w:r>
      <w:r w:rsidR="00E02809">
        <w:rPr>
          <w:rFonts w:ascii="Times New Roman" w:hAnsi="Times New Roman" w:cs="Times New Roman"/>
          <w:sz w:val="24"/>
          <w:szCs w:val="24"/>
        </w:rPr>
        <w:t xml:space="preserve">GA SEOTUD </w:t>
      </w:r>
      <w:r>
        <w:rPr>
          <w:rFonts w:ascii="Times New Roman" w:hAnsi="Times New Roman" w:cs="Times New Roman"/>
          <w:sz w:val="24"/>
          <w:szCs w:val="24"/>
        </w:rPr>
        <w:t>PIIRILÕI</w:t>
      </w:r>
      <w:r w:rsidR="00E02809">
        <w:rPr>
          <w:rFonts w:ascii="Times New Roman" w:hAnsi="Times New Roman" w:cs="Times New Roman"/>
          <w:sz w:val="24"/>
          <w:szCs w:val="24"/>
        </w:rPr>
        <w:t>KUDE</w:t>
      </w:r>
      <w:r>
        <w:rPr>
          <w:rFonts w:ascii="Times New Roman" w:hAnsi="Times New Roman" w:cs="Times New Roman"/>
          <w:sz w:val="24"/>
          <w:szCs w:val="24"/>
        </w:rPr>
        <w:t xml:space="preserve"> PROJEKTEERIMINE JA EKSPERTIIS (Sekkumise kood 006: Piirivalve – muud meetmed)</w:t>
      </w:r>
      <w:r w:rsidR="005E4BED">
        <w:rPr>
          <w:rFonts w:ascii="Times New Roman" w:hAnsi="Times New Roman" w:cs="Times New Roman"/>
          <w:sz w:val="24"/>
          <w:szCs w:val="24"/>
        </w:rPr>
        <w:t xml:space="preserve"> </w:t>
      </w:r>
      <w:r w:rsidR="005E4BED" w:rsidRPr="005E4BED">
        <w:rPr>
          <w:rFonts w:ascii="Times New Roman" w:hAnsi="Times New Roman" w:cs="Times New Roman"/>
          <w:i/>
          <w:iCs/>
          <w:sz w:val="24"/>
          <w:szCs w:val="24"/>
        </w:rPr>
        <w:t xml:space="preserve">(muudetud siseministri </w:t>
      </w:r>
      <w:r w:rsidR="00AF3D1E">
        <w:rPr>
          <w:rFonts w:ascii="Times New Roman" w:hAnsi="Times New Roman" w:cs="Times New Roman"/>
          <w:i/>
          <w:iCs/>
          <w:sz w:val="24"/>
          <w:szCs w:val="24"/>
        </w:rPr>
        <w:t>14.11.2024</w:t>
      </w:r>
      <w:r w:rsidR="005E4BED" w:rsidRPr="005E4BED">
        <w:rPr>
          <w:rFonts w:ascii="Times New Roman" w:hAnsi="Times New Roman" w:cs="Times New Roman"/>
          <w:i/>
          <w:iCs/>
          <w:sz w:val="24"/>
          <w:szCs w:val="24"/>
        </w:rPr>
        <w:t xml:space="preserve"> kk nr </w:t>
      </w:r>
      <w:r w:rsidR="00AF3D1E">
        <w:rPr>
          <w:rFonts w:ascii="Times New Roman" w:hAnsi="Times New Roman" w:cs="Times New Roman"/>
          <w:i/>
          <w:iCs/>
          <w:sz w:val="24"/>
          <w:szCs w:val="24"/>
        </w:rPr>
        <w:t>1-3/123</w:t>
      </w:r>
      <w:r w:rsidR="005E4BED" w:rsidRPr="005E4BED">
        <w:rPr>
          <w:rFonts w:ascii="Times New Roman" w:hAnsi="Times New Roman" w:cs="Times New Roman"/>
          <w:i/>
          <w:iCs/>
          <w:sz w:val="24"/>
          <w:szCs w:val="24"/>
        </w:rPr>
        <w:t>)</w:t>
      </w:r>
    </w:p>
    <w:p w14:paraId="5A66D0B2" w14:textId="64165168" w:rsidR="00CA43BF" w:rsidRDefault="00CA43BF" w:rsidP="005E4BED">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851"/>
        <w:contextualSpacing/>
        <w:jc w:val="both"/>
      </w:pPr>
      <w:r>
        <w:rPr>
          <w:rFonts w:ascii="Times New Roman" w:hAnsi="Times New Roman" w:cs="Times New Roman"/>
          <w:sz w:val="24"/>
          <w:szCs w:val="24"/>
        </w:rPr>
        <w:t xml:space="preserve">2.3.10.1. Projekti eesmärk ja sisu: Projekti raames tellitakse </w:t>
      </w:r>
      <w:proofErr w:type="spellStart"/>
      <w:r>
        <w:rPr>
          <w:rFonts w:ascii="Times New Roman" w:hAnsi="Times New Roman" w:cs="Times New Roman"/>
          <w:sz w:val="24"/>
          <w:szCs w:val="24"/>
        </w:rPr>
        <w:t>Võmmorski</w:t>
      </w:r>
      <w:proofErr w:type="spellEnd"/>
      <w:r>
        <w:rPr>
          <w:rFonts w:ascii="Times New Roman" w:hAnsi="Times New Roman" w:cs="Times New Roman"/>
          <w:sz w:val="24"/>
          <w:szCs w:val="24"/>
        </w:rPr>
        <w:t xml:space="preserve"> </w:t>
      </w:r>
      <w:r w:rsidR="00E02809">
        <w:rPr>
          <w:rFonts w:ascii="Times New Roman" w:hAnsi="Times New Roman" w:cs="Times New Roman"/>
          <w:sz w:val="24"/>
          <w:szCs w:val="24"/>
        </w:rPr>
        <w:t xml:space="preserve">ja vahetatavate maade </w:t>
      </w:r>
      <w:r>
        <w:rPr>
          <w:rFonts w:ascii="Times New Roman" w:hAnsi="Times New Roman" w:cs="Times New Roman"/>
          <w:sz w:val="24"/>
          <w:szCs w:val="24"/>
        </w:rPr>
        <w:t>piirilõi</w:t>
      </w:r>
      <w:r w:rsidR="00E02809">
        <w:rPr>
          <w:rFonts w:ascii="Times New Roman" w:hAnsi="Times New Roman" w:cs="Times New Roman"/>
          <w:sz w:val="24"/>
          <w:szCs w:val="24"/>
        </w:rPr>
        <w:t>kude</w:t>
      </w:r>
      <w:r>
        <w:rPr>
          <w:rFonts w:ascii="Times New Roman" w:hAnsi="Times New Roman" w:cs="Times New Roman"/>
          <w:sz w:val="24"/>
          <w:szCs w:val="24"/>
        </w:rPr>
        <w:t xml:space="preserve"> projekteerimine ja ekspertiis. Projekti tulemused võetakse aluseks piirilõi</w:t>
      </w:r>
      <w:r w:rsidR="00E02809">
        <w:rPr>
          <w:rFonts w:ascii="Times New Roman" w:hAnsi="Times New Roman" w:cs="Times New Roman"/>
          <w:sz w:val="24"/>
          <w:szCs w:val="24"/>
        </w:rPr>
        <w:t>kude</w:t>
      </w:r>
      <w:r>
        <w:rPr>
          <w:rFonts w:ascii="Times New Roman" w:hAnsi="Times New Roman" w:cs="Times New Roman"/>
          <w:sz w:val="24"/>
          <w:szCs w:val="24"/>
        </w:rPr>
        <w:t xml:space="preserve"> ehitustöödele, et ühendada </w:t>
      </w:r>
      <w:r w:rsidR="00E02809">
        <w:rPr>
          <w:rFonts w:ascii="Times New Roman" w:hAnsi="Times New Roman" w:cs="Times New Roman"/>
          <w:sz w:val="24"/>
          <w:szCs w:val="24"/>
        </w:rPr>
        <w:t xml:space="preserve">seni välja ehitamata </w:t>
      </w:r>
      <w:r>
        <w:rPr>
          <w:rFonts w:ascii="Times New Roman" w:hAnsi="Times New Roman" w:cs="Times New Roman"/>
          <w:sz w:val="24"/>
          <w:szCs w:val="24"/>
        </w:rPr>
        <w:t>piirilõigud.</w:t>
      </w:r>
      <w:r w:rsidR="005E6C38">
        <w:rPr>
          <w:rFonts w:ascii="Times New Roman" w:hAnsi="Times New Roman" w:cs="Times New Roman"/>
          <w:sz w:val="24"/>
          <w:szCs w:val="24"/>
        </w:rPr>
        <w:t xml:space="preserve"> Ehitustöid rahastatakse riigieelarvest.</w:t>
      </w:r>
      <w:r w:rsidR="005E6C38" w:rsidRPr="005E6C38">
        <w:t xml:space="preserve"> </w:t>
      </w:r>
      <w:r w:rsidR="005E4BED" w:rsidRPr="005E4BED">
        <w:rPr>
          <w:rFonts w:ascii="Times New Roman" w:hAnsi="Times New Roman" w:cs="Times New Roman"/>
          <w:i/>
          <w:iCs/>
          <w:sz w:val="24"/>
          <w:szCs w:val="24"/>
        </w:rPr>
        <w:t xml:space="preserve">(muudetud siseministri </w:t>
      </w:r>
      <w:r w:rsidR="00AF3D1E">
        <w:rPr>
          <w:rFonts w:ascii="Times New Roman" w:hAnsi="Times New Roman" w:cs="Times New Roman"/>
          <w:i/>
          <w:iCs/>
          <w:sz w:val="24"/>
          <w:szCs w:val="24"/>
        </w:rPr>
        <w:t>14.11.2024</w:t>
      </w:r>
      <w:r w:rsidR="005E4BED" w:rsidRPr="005E4BED">
        <w:rPr>
          <w:rFonts w:ascii="Times New Roman" w:hAnsi="Times New Roman" w:cs="Times New Roman"/>
          <w:i/>
          <w:iCs/>
          <w:sz w:val="24"/>
          <w:szCs w:val="24"/>
        </w:rPr>
        <w:t xml:space="preserve"> kk nr</w:t>
      </w:r>
      <w:r w:rsidR="00AF3D1E">
        <w:rPr>
          <w:rFonts w:ascii="Times New Roman" w:hAnsi="Times New Roman" w:cs="Times New Roman"/>
          <w:i/>
          <w:iCs/>
          <w:sz w:val="24"/>
          <w:szCs w:val="24"/>
        </w:rPr>
        <w:t xml:space="preserve"> 1-3/123</w:t>
      </w:r>
      <w:r w:rsidR="005E4BED" w:rsidRPr="005E4BED">
        <w:rPr>
          <w:rFonts w:ascii="Times New Roman" w:hAnsi="Times New Roman" w:cs="Times New Roman"/>
          <w:i/>
          <w:iCs/>
          <w:sz w:val="24"/>
          <w:szCs w:val="24"/>
        </w:rPr>
        <w:t>)</w:t>
      </w:r>
    </w:p>
    <w:p w14:paraId="174921BD" w14:textId="473E01B6" w:rsidR="005E6C38" w:rsidRDefault="005E6C38" w:rsidP="00AF3D1E">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851"/>
        <w:contextualSpacing/>
        <w:jc w:val="both"/>
        <w:rPr>
          <w:rFonts w:ascii="Times New Roman" w:hAnsi="Times New Roman" w:cs="Times New Roman"/>
          <w:sz w:val="24"/>
          <w:szCs w:val="24"/>
        </w:rPr>
      </w:pPr>
      <w:r w:rsidRPr="005E6C38">
        <w:rPr>
          <w:rFonts w:ascii="Times New Roman" w:hAnsi="Times New Roman" w:cs="Times New Roman"/>
          <w:sz w:val="24"/>
          <w:szCs w:val="24"/>
        </w:rPr>
        <w:t xml:space="preserve">2.3.10.2. </w:t>
      </w:r>
      <w:r>
        <w:rPr>
          <w:rFonts w:ascii="Times New Roman" w:hAnsi="Times New Roman" w:cs="Times New Roman"/>
          <w:sz w:val="24"/>
          <w:szCs w:val="24"/>
        </w:rPr>
        <w:t>Projekti abikõlblikkuse periood: 01.04.2024–</w:t>
      </w:r>
      <w:r w:rsidR="00BF1C4C">
        <w:rPr>
          <w:rFonts w:ascii="Times New Roman" w:hAnsi="Times New Roman" w:cs="Times New Roman"/>
          <w:sz w:val="24"/>
          <w:szCs w:val="24"/>
        </w:rPr>
        <w:t>30.06</w:t>
      </w:r>
      <w:r>
        <w:rPr>
          <w:rFonts w:ascii="Times New Roman" w:hAnsi="Times New Roman" w:cs="Times New Roman"/>
          <w:sz w:val="24"/>
          <w:szCs w:val="24"/>
        </w:rPr>
        <w:t>.2026</w:t>
      </w:r>
      <w:r w:rsidR="00BF1C4C">
        <w:rPr>
          <w:rFonts w:ascii="Times New Roman" w:hAnsi="Times New Roman" w:cs="Times New Roman"/>
          <w:sz w:val="24"/>
          <w:szCs w:val="24"/>
        </w:rPr>
        <w:t xml:space="preserve"> </w:t>
      </w:r>
      <w:r w:rsidR="00BF1C4C" w:rsidRPr="005E4BED">
        <w:rPr>
          <w:rFonts w:ascii="Times New Roman" w:hAnsi="Times New Roman" w:cs="Times New Roman"/>
          <w:i/>
          <w:iCs/>
          <w:sz w:val="24"/>
          <w:szCs w:val="24"/>
        </w:rPr>
        <w:t xml:space="preserve">(muudetud siseministri </w:t>
      </w:r>
      <w:r w:rsidR="00AF3D1E">
        <w:rPr>
          <w:rFonts w:ascii="Times New Roman" w:hAnsi="Times New Roman" w:cs="Times New Roman"/>
          <w:i/>
          <w:iCs/>
          <w:sz w:val="24"/>
          <w:szCs w:val="24"/>
        </w:rPr>
        <w:t>14.11.2024</w:t>
      </w:r>
      <w:r w:rsidR="00BF1C4C" w:rsidRPr="005E4BED">
        <w:rPr>
          <w:rFonts w:ascii="Times New Roman" w:hAnsi="Times New Roman" w:cs="Times New Roman"/>
          <w:i/>
          <w:iCs/>
          <w:sz w:val="24"/>
          <w:szCs w:val="24"/>
        </w:rPr>
        <w:t xml:space="preserve"> kk nr </w:t>
      </w:r>
      <w:r w:rsidR="00AF3D1E">
        <w:rPr>
          <w:rFonts w:ascii="Times New Roman" w:hAnsi="Times New Roman" w:cs="Times New Roman"/>
          <w:i/>
          <w:iCs/>
          <w:sz w:val="24"/>
          <w:szCs w:val="24"/>
        </w:rPr>
        <w:t>1-3/123</w:t>
      </w:r>
      <w:r w:rsidR="00BF1C4C" w:rsidRPr="005E4BED">
        <w:rPr>
          <w:rFonts w:ascii="Times New Roman" w:hAnsi="Times New Roman" w:cs="Times New Roman"/>
          <w:i/>
          <w:iCs/>
          <w:sz w:val="24"/>
          <w:szCs w:val="24"/>
        </w:rPr>
        <w:t>)</w:t>
      </w:r>
    </w:p>
    <w:p w14:paraId="3050ACEE" w14:textId="67B57BF6" w:rsidR="005E6C38" w:rsidRDefault="005E6C38" w:rsidP="005E4BED">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851" w:hanging="851"/>
        <w:contextualSpacing/>
        <w:jc w:val="both"/>
        <w:rPr>
          <w:rFonts w:ascii="Times New Roman" w:hAnsi="Times New Roman" w:cs="Times New Roman"/>
          <w:i/>
          <w:iCs/>
          <w:sz w:val="24"/>
          <w:szCs w:val="24"/>
        </w:rPr>
      </w:pPr>
      <w:r>
        <w:rPr>
          <w:rFonts w:ascii="Times New Roman" w:hAnsi="Times New Roman" w:cs="Times New Roman"/>
          <w:sz w:val="24"/>
          <w:szCs w:val="24"/>
        </w:rPr>
        <w:t>2.3.10.3. Projekti sihtrühm: PPA</w:t>
      </w:r>
      <w:r w:rsidR="00057534">
        <w:rPr>
          <w:rFonts w:ascii="Times New Roman" w:hAnsi="Times New Roman" w:cs="Times New Roman"/>
          <w:sz w:val="24"/>
          <w:szCs w:val="24"/>
        </w:rPr>
        <w:t xml:space="preserve"> </w:t>
      </w:r>
      <w:r w:rsidR="00057534" w:rsidRPr="00D75209">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 xml:space="preserve">02.05.2024 </w:t>
      </w:r>
      <w:r w:rsidR="00057534" w:rsidRPr="00D75209">
        <w:rPr>
          <w:rFonts w:ascii="Times New Roman" w:hAnsi="Times New Roman" w:cs="Times New Roman"/>
          <w:i/>
          <w:iCs/>
          <w:sz w:val="24"/>
          <w:szCs w:val="24"/>
        </w:rPr>
        <w:t>k</w:t>
      </w:r>
      <w:r w:rsidR="00C01C23">
        <w:rPr>
          <w:rFonts w:ascii="Times New Roman" w:hAnsi="Times New Roman" w:cs="Times New Roman"/>
          <w:i/>
          <w:iCs/>
          <w:sz w:val="24"/>
          <w:szCs w:val="24"/>
        </w:rPr>
        <w:t>k</w:t>
      </w:r>
      <w:r w:rsidR="00057534" w:rsidRPr="00D75209">
        <w:rPr>
          <w:rFonts w:ascii="Times New Roman" w:hAnsi="Times New Roman" w:cs="Times New Roman"/>
          <w:i/>
          <w:iCs/>
          <w:sz w:val="24"/>
          <w:szCs w:val="24"/>
        </w:rPr>
        <w:t xml:space="preserve"> nr </w:t>
      </w:r>
      <w:r w:rsidR="00C01C23">
        <w:rPr>
          <w:rFonts w:ascii="Times New Roman" w:hAnsi="Times New Roman" w:cs="Times New Roman"/>
          <w:i/>
          <w:iCs/>
          <w:sz w:val="24"/>
          <w:szCs w:val="24"/>
        </w:rPr>
        <w:t>1-3/3</w:t>
      </w:r>
      <w:r w:rsidR="00B935E9">
        <w:rPr>
          <w:rFonts w:ascii="Times New Roman" w:hAnsi="Times New Roman" w:cs="Times New Roman"/>
          <w:i/>
          <w:iCs/>
          <w:sz w:val="24"/>
          <w:szCs w:val="24"/>
        </w:rPr>
        <w:t>7</w:t>
      </w:r>
      <w:r w:rsidR="006A63ED">
        <w:rPr>
          <w:rFonts w:ascii="Times New Roman" w:hAnsi="Times New Roman" w:cs="Times New Roman"/>
          <w:i/>
          <w:iCs/>
          <w:sz w:val="24"/>
          <w:szCs w:val="24"/>
        </w:rPr>
        <w:t xml:space="preserve"> ja</w:t>
      </w:r>
      <w:r w:rsidR="00381F9D">
        <w:rPr>
          <w:rFonts w:ascii="Times New Roman" w:hAnsi="Times New Roman" w:cs="Times New Roman"/>
          <w:i/>
          <w:iCs/>
          <w:sz w:val="24"/>
          <w:szCs w:val="24"/>
        </w:rPr>
        <w:t xml:space="preserve"> 23.08.2024</w:t>
      </w:r>
      <w:r w:rsidR="006A63ED">
        <w:rPr>
          <w:rFonts w:ascii="Times New Roman" w:hAnsi="Times New Roman" w:cs="Times New Roman"/>
          <w:i/>
          <w:iCs/>
          <w:sz w:val="24"/>
          <w:szCs w:val="24"/>
        </w:rPr>
        <w:t xml:space="preserve"> kk nr 1-3</w:t>
      </w:r>
      <w:r w:rsidR="00381F9D">
        <w:rPr>
          <w:rFonts w:ascii="Times New Roman" w:hAnsi="Times New Roman" w:cs="Times New Roman"/>
          <w:i/>
          <w:iCs/>
          <w:sz w:val="24"/>
          <w:szCs w:val="24"/>
        </w:rPr>
        <w:t>/111</w:t>
      </w:r>
      <w:r w:rsidR="00057534" w:rsidRPr="00D75209">
        <w:rPr>
          <w:rFonts w:ascii="Times New Roman" w:hAnsi="Times New Roman" w:cs="Times New Roman"/>
          <w:i/>
          <w:iCs/>
          <w:sz w:val="24"/>
          <w:szCs w:val="24"/>
        </w:rPr>
        <w:t>)</w:t>
      </w:r>
    </w:p>
    <w:p w14:paraId="42B4ABFF" w14:textId="77777777" w:rsidR="00B559F1" w:rsidRDefault="00B559F1" w:rsidP="005E6C38">
      <w:p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rFonts w:ascii="Times New Roman" w:hAnsi="Times New Roman" w:cs="Times New Roman"/>
          <w:i/>
          <w:iCs/>
          <w:sz w:val="24"/>
          <w:szCs w:val="24"/>
        </w:rPr>
      </w:pPr>
    </w:p>
    <w:p w14:paraId="256F3128" w14:textId="7023F5E6" w:rsidR="00B559F1" w:rsidRDefault="00B559F1" w:rsidP="00B559F1">
      <w:pPr>
        <w:pStyle w:val="ListParagraph"/>
        <w:numPr>
          <w:ilvl w:val="2"/>
          <w:numId w:val="24"/>
        </w:numPr>
        <w:tabs>
          <w:tab w:val="left" w:pos="709"/>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NARVA JÕE SEIRE JA JUHTIMISKESKUSE TEHNIKA SOETUS (sekkumise kood: 003 Piirivalve – maismaa varustus)</w:t>
      </w:r>
    </w:p>
    <w:p w14:paraId="08E6439D" w14:textId="083369C3" w:rsidR="00B559F1" w:rsidRDefault="00B559F1" w:rsidP="00B559F1">
      <w:pPr>
        <w:pStyle w:val="ListParagraph"/>
        <w:numPr>
          <w:ilvl w:val="3"/>
          <w:numId w:val="24"/>
        </w:numPr>
        <w:tabs>
          <w:tab w:val="left" w:pos="720"/>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Projekti eesmärk ja sisu: </w:t>
      </w:r>
      <w:r w:rsidR="005E4BED" w:rsidRPr="00AE19BC">
        <w:rPr>
          <w:rFonts w:ascii="Times New Roman" w:hAnsi="Times New Roman" w:cs="Times New Roman"/>
          <w:sz w:val="24"/>
          <w:szCs w:val="24"/>
        </w:rPr>
        <w:t>Seire</w:t>
      </w:r>
      <w:r w:rsidR="005E4BED">
        <w:rPr>
          <w:rFonts w:ascii="Times New Roman" w:hAnsi="Times New Roman" w:cs="Times New Roman"/>
          <w:sz w:val="24"/>
          <w:szCs w:val="24"/>
        </w:rPr>
        <w:t>-</w:t>
      </w:r>
      <w:r w:rsidR="005E4BED" w:rsidRPr="00AE19BC">
        <w:rPr>
          <w:rFonts w:ascii="Times New Roman" w:hAnsi="Times New Roman" w:cs="Times New Roman"/>
          <w:sz w:val="24"/>
          <w:szCs w:val="24"/>
        </w:rPr>
        <w:t xml:space="preserve"> </w:t>
      </w:r>
      <w:r w:rsidR="005E4BED">
        <w:rPr>
          <w:rFonts w:ascii="Times New Roman" w:hAnsi="Times New Roman" w:cs="Times New Roman"/>
          <w:sz w:val="24"/>
          <w:szCs w:val="24"/>
        </w:rPr>
        <w:t xml:space="preserve">ja juhtimiskeskuse tehnika </w:t>
      </w:r>
      <w:r w:rsidR="005E4BED" w:rsidRPr="00AE19BC">
        <w:rPr>
          <w:rFonts w:ascii="Times New Roman" w:hAnsi="Times New Roman" w:cs="Times New Roman"/>
          <w:sz w:val="24"/>
          <w:szCs w:val="24"/>
        </w:rPr>
        <w:t xml:space="preserve">soetamise ja paigaldamisega tekib </w:t>
      </w:r>
      <w:proofErr w:type="spellStart"/>
      <w:r w:rsidR="005E4BED" w:rsidRPr="00AE19BC">
        <w:rPr>
          <w:rFonts w:ascii="Times New Roman" w:hAnsi="Times New Roman" w:cs="Times New Roman"/>
          <w:sz w:val="24"/>
          <w:szCs w:val="24"/>
        </w:rPr>
        <w:t>PPA-l</w:t>
      </w:r>
      <w:proofErr w:type="spellEnd"/>
      <w:r w:rsidR="005E4BED" w:rsidRPr="00AE19BC">
        <w:rPr>
          <w:rFonts w:ascii="Times New Roman" w:hAnsi="Times New Roman" w:cs="Times New Roman"/>
          <w:sz w:val="24"/>
          <w:szCs w:val="24"/>
        </w:rPr>
        <w:t xml:space="preserve"> parem ülevaade </w:t>
      </w:r>
      <w:r w:rsidR="005E4BED">
        <w:rPr>
          <w:rFonts w:ascii="Times New Roman" w:hAnsi="Times New Roman" w:cs="Times New Roman"/>
          <w:sz w:val="24"/>
          <w:szCs w:val="24"/>
        </w:rPr>
        <w:t xml:space="preserve">Narva jõel </w:t>
      </w:r>
      <w:r w:rsidR="005E4BED" w:rsidRPr="00AE19BC">
        <w:rPr>
          <w:rFonts w:ascii="Times New Roman" w:hAnsi="Times New Roman" w:cs="Times New Roman"/>
          <w:sz w:val="24"/>
          <w:szCs w:val="24"/>
        </w:rPr>
        <w:t>toimuvast</w:t>
      </w:r>
      <w:r w:rsidR="005E4BED" w:rsidRPr="005E4BED">
        <w:rPr>
          <w:rFonts w:ascii="Times New Roman" w:hAnsi="Times New Roman" w:cs="Times New Roman"/>
          <w:sz w:val="24"/>
          <w:szCs w:val="24"/>
        </w:rPr>
        <w:t xml:space="preserve">. Projekti käigus soetatakse ja paigaldatakse kaasaegsed seirekaamerad, sensorid, võrguseadmed </w:t>
      </w:r>
      <w:r w:rsidR="00E43A64">
        <w:rPr>
          <w:rFonts w:ascii="Times New Roman" w:hAnsi="Times New Roman" w:cs="Times New Roman"/>
          <w:sz w:val="24"/>
          <w:szCs w:val="24"/>
        </w:rPr>
        <w:t xml:space="preserve">jm </w:t>
      </w:r>
      <w:r w:rsidR="005E4BED" w:rsidRPr="005E4BED">
        <w:rPr>
          <w:rFonts w:ascii="Times New Roman" w:hAnsi="Times New Roman" w:cs="Times New Roman"/>
          <w:sz w:val="24"/>
          <w:szCs w:val="24"/>
        </w:rPr>
        <w:t>ning juhtimiskeskuse operaatorite juhtimissüsteem.</w:t>
      </w:r>
    </w:p>
    <w:p w14:paraId="51D24B7E" w14:textId="6DCA2306" w:rsidR="005E4BED" w:rsidRDefault="005E4BED" w:rsidP="00B559F1">
      <w:pPr>
        <w:pStyle w:val="ListParagraph"/>
        <w:numPr>
          <w:ilvl w:val="3"/>
          <w:numId w:val="24"/>
        </w:numPr>
        <w:tabs>
          <w:tab w:val="left" w:pos="720"/>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Projekti abikõlblikkuse periood: 01.08.2024–3</w:t>
      </w:r>
      <w:r w:rsidR="00BF1C4C">
        <w:rPr>
          <w:rFonts w:ascii="Times New Roman" w:hAnsi="Times New Roman" w:cs="Times New Roman"/>
          <w:sz w:val="24"/>
          <w:szCs w:val="24"/>
        </w:rPr>
        <w:t>0.06</w:t>
      </w:r>
      <w:r>
        <w:rPr>
          <w:rFonts w:ascii="Times New Roman" w:hAnsi="Times New Roman" w:cs="Times New Roman"/>
          <w:sz w:val="24"/>
          <w:szCs w:val="24"/>
        </w:rPr>
        <w:t>.2026</w:t>
      </w:r>
    </w:p>
    <w:p w14:paraId="32A2B054" w14:textId="5B803B6E" w:rsidR="005E4BED" w:rsidRDefault="005E4BED" w:rsidP="00B559F1">
      <w:pPr>
        <w:pStyle w:val="ListParagraph"/>
        <w:numPr>
          <w:ilvl w:val="3"/>
          <w:numId w:val="24"/>
        </w:numPr>
        <w:tabs>
          <w:tab w:val="left" w:pos="720"/>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Projekti sihtrühm: PPA</w:t>
      </w:r>
    </w:p>
    <w:p w14:paraId="159D41FD" w14:textId="713AC7BB" w:rsidR="005E4BED" w:rsidRDefault="005E4BED" w:rsidP="005E4BED">
      <w:pPr>
        <w:pStyle w:val="ListParagraph"/>
        <w:tabs>
          <w:tab w:val="left" w:pos="720"/>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72" w:author="Aivi Kuivonen" w:date="2025-10-03T10:29:00Z"/>
          <w:rFonts w:ascii="Times New Roman" w:hAnsi="Times New Roman" w:cs="Times New Roman"/>
          <w:i/>
          <w:iCs/>
          <w:sz w:val="24"/>
          <w:szCs w:val="24"/>
        </w:rPr>
      </w:pPr>
      <w:r>
        <w:rPr>
          <w:rFonts w:ascii="Times New Roman" w:hAnsi="Times New Roman" w:cs="Times New Roman"/>
          <w:sz w:val="24"/>
          <w:szCs w:val="24"/>
        </w:rPr>
        <w:t>(</w:t>
      </w:r>
      <w:r w:rsidRPr="005E4BED">
        <w:rPr>
          <w:rFonts w:ascii="Times New Roman" w:hAnsi="Times New Roman" w:cs="Times New Roman"/>
          <w:i/>
          <w:iCs/>
          <w:sz w:val="24"/>
          <w:szCs w:val="24"/>
        </w:rPr>
        <w:t xml:space="preserve">muudetud siseministri </w:t>
      </w:r>
      <w:r w:rsidR="00AF3D1E">
        <w:rPr>
          <w:rFonts w:ascii="Times New Roman" w:hAnsi="Times New Roman" w:cs="Times New Roman"/>
          <w:i/>
          <w:iCs/>
          <w:sz w:val="24"/>
          <w:szCs w:val="24"/>
        </w:rPr>
        <w:t>14.11.2024</w:t>
      </w:r>
      <w:r w:rsidRPr="005E4BED">
        <w:rPr>
          <w:rFonts w:ascii="Times New Roman" w:hAnsi="Times New Roman" w:cs="Times New Roman"/>
          <w:i/>
          <w:iCs/>
          <w:sz w:val="24"/>
          <w:szCs w:val="24"/>
        </w:rPr>
        <w:t xml:space="preserve"> kk nr </w:t>
      </w:r>
      <w:r w:rsidR="00AF3D1E">
        <w:rPr>
          <w:rFonts w:ascii="Times New Roman" w:hAnsi="Times New Roman" w:cs="Times New Roman"/>
          <w:i/>
          <w:iCs/>
          <w:sz w:val="24"/>
          <w:szCs w:val="24"/>
        </w:rPr>
        <w:t>1-3/123</w:t>
      </w:r>
      <w:r w:rsidRPr="005E4BED">
        <w:rPr>
          <w:rFonts w:ascii="Times New Roman" w:hAnsi="Times New Roman" w:cs="Times New Roman"/>
          <w:i/>
          <w:iCs/>
          <w:sz w:val="24"/>
          <w:szCs w:val="24"/>
        </w:rPr>
        <w:t>)</w:t>
      </w:r>
    </w:p>
    <w:p w14:paraId="64ABE77F" w14:textId="77777777" w:rsidR="00246A80" w:rsidRPr="00B559F1" w:rsidRDefault="00246A80" w:rsidP="005E4BED">
      <w:pPr>
        <w:pStyle w:val="ListParagraph"/>
        <w:tabs>
          <w:tab w:val="left" w:pos="720"/>
          <w:tab w:val="left" w:pos="851"/>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p>
    <w:p w14:paraId="301A8110" w14:textId="0F6BCA32" w:rsidR="00AE19BC" w:rsidRDefault="00246A80" w:rsidP="00246A80">
      <w:pPr>
        <w:pStyle w:val="ListParagraph"/>
        <w:numPr>
          <w:ilvl w:val="2"/>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73" w:author="Aivi Kuivonen" w:date="2025-10-03T10:31:00Z"/>
          <w:rFonts w:ascii="Times New Roman" w:hAnsi="Times New Roman" w:cs="Times New Roman"/>
          <w:sz w:val="24"/>
          <w:szCs w:val="24"/>
        </w:rPr>
      </w:pPr>
      <w:bookmarkStart w:id="74" w:name="_Hlk210730210"/>
      <w:bookmarkEnd w:id="71"/>
      <w:ins w:id="75" w:author="Aivi Kuivonen" w:date="2025-10-03T10:29:00Z">
        <w:r>
          <w:rPr>
            <w:rFonts w:ascii="Times New Roman" w:hAnsi="Times New Roman" w:cs="Times New Roman"/>
            <w:sz w:val="24"/>
            <w:szCs w:val="24"/>
          </w:rPr>
          <w:t>MAISMAAVARUSTUS</w:t>
        </w:r>
      </w:ins>
      <w:ins w:id="76" w:author="Aivi Kuivonen" w:date="2025-10-03T10:30:00Z">
        <w:r>
          <w:rPr>
            <w:rFonts w:ascii="Times New Roman" w:hAnsi="Times New Roman" w:cs="Times New Roman"/>
            <w:sz w:val="24"/>
            <w:szCs w:val="24"/>
          </w:rPr>
          <w:t xml:space="preserve">E SOETAMINE JA PAIGALDAMINE PIIRILÕIKUDELE 9–11 (sekkumise kood </w:t>
        </w:r>
      </w:ins>
      <w:ins w:id="77" w:author="Aivi Kuivonen" w:date="2025-10-03T10:31:00Z">
        <w:r w:rsidRPr="00AE19BC">
          <w:rPr>
            <w:rFonts w:ascii="Times New Roman" w:hAnsi="Times New Roman" w:cs="Times New Roman"/>
            <w:sz w:val="24"/>
            <w:szCs w:val="24"/>
          </w:rPr>
          <w:t>003 Piirivalve – maismaavarustus</w:t>
        </w:r>
        <w:r>
          <w:rPr>
            <w:rFonts w:ascii="Times New Roman" w:hAnsi="Times New Roman" w:cs="Times New Roman"/>
            <w:sz w:val="24"/>
            <w:szCs w:val="24"/>
          </w:rPr>
          <w:t>)</w:t>
        </w:r>
      </w:ins>
    </w:p>
    <w:p w14:paraId="1748CDF9" w14:textId="346C3FFB" w:rsidR="00246A80" w:rsidRDefault="00246A80" w:rsidP="00246A80">
      <w:pPr>
        <w:pStyle w:val="ListParagraph"/>
        <w:numPr>
          <w:ilvl w:val="3"/>
          <w:numId w:val="24"/>
        </w:num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78" w:author="Aivi Kuivonen" w:date="2025-10-03T10:33:00Z"/>
          <w:rFonts w:ascii="Times New Roman" w:hAnsi="Times New Roman" w:cs="Times New Roman"/>
          <w:sz w:val="24"/>
          <w:szCs w:val="24"/>
        </w:rPr>
      </w:pPr>
      <w:ins w:id="79" w:author="Aivi Kuivonen" w:date="2025-10-03T10:31:00Z">
        <w:r>
          <w:rPr>
            <w:rFonts w:ascii="Times New Roman" w:hAnsi="Times New Roman" w:cs="Times New Roman"/>
            <w:sz w:val="24"/>
            <w:szCs w:val="24"/>
          </w:rPr>
          <w:t xml:space="preserve">Projekti eesmärk ja sisu: </w:t>
        </w:r>
      </w:ins>
      <w:ins w:id="80" w:author="Aivi Kuivonen" w:date="2025-10-03T10:32:00Z">
        <w:r w:rsidRPr="00246A80">
          <w:rPr>
            <w:rFonts w:ascii="Times New Roman" w:hAnsi="Times New Roman" w:cs="Times New Roman"/>
            <w:sz w:val="24"/>
            <w:szCs w:val="24"/>
          </w:rPr>
          <w:t xml:space="preserve">Seiretehnika soetamise ja paigaldamisega tekib </w:t>
        </w:r>
        <w:proofErr w:type="spellStart"/>
        <w:r w:rsidRPr="00246A80">
          <w:rPr>
            <w:rFonts w:ascii="Times New Roman" w:hAnsi="Times New Roman" w:cs="Times New Roman"/>
            <w:sz w:val="24"/>
            <w:szCs w:val="24"/>
          </w:rPr>
          <w:t>PPA-l</w:t>
        </w:r>
        <w:proofErr w:type="spellEnd"/>
        <w:r w:rsidRPr="00246A80">
          <w:rPr>
            <w:rFonts w:ascii="Times New Roman" w:hAnsi="Times New Roman" w:cs="Times New Roman"/>
            <w:sz w:val="24"/>
            <w:szCs w:val="24"/>
          </w:rPr>
          <w:t xml:space="preserve"> parem ülevaade piirilõikudel 9</w:t>
        </w:r>
        <w:r>
          <w:rPr>
            <w:rFonts w:ascii="Times New Roman" w:hAnsi="Times New Roman" w:cs="Times New Roman"/>
            <w:sz w:val="24"/>
            <w:szCs w:val="24"/>
          </w:rPr>
          <w:t>–</w:t>
        </w:r>
        <w:r w:rsidRPr="00246A80">
          <w:rPr>
            <w:rFonts w:ascii="Times New Roman" w:hAnsi="Times New Roman" w:cs="Times New Roman"/>
            <w:sz w:val="24"/>
            <w:szCs w:val="24"/>
          </w:rPr>
          <w:t>11 toimuvast. Projekti raames ostetakse ja paigaldatakse lõikudele 9</w:t>
        </w:r>
        <w:r>
          <w:rPr>
            <w:rFonts w:ascii="Times New Roman" w:hAnsi="Times New Roman" w:cs="Times New Roman"/>
            <w:sz w:val="24"/>
            <w:szCs w:val="24"/>
          </w:rPr>
          <w:t>–</w:t>
        </w:r>
        <w:r w:rsidRPr="00246A80">
          <w:rPr>
            <w:rFonts w:ascii="Times New Roman" w:hAnsi="Times New Roman" w:cs="Times New Roman"/>
            <w:sz w:val="24"/>
            <w:szCs w:val="24"/>
          </w:rPr>
          <w:t>11 kaasaaegsed seadmed, mille tõttu piirivalvamise taktika riigipiiril muutub enam tehniliseks, väheneb planeeritud patrulltegevus vahetult piiril ning suudetakse ennetada, avastada ja tõkestada optimaalse ressursiga piiriülest kuritegevust.</w:t>
        </w:r>
      </w:ins>
    </w:p>
    <w:p w14:paraId="3667ADB6" w14:textId="7BB61D5E" w:rsidR="00246A80" w:rsidRDefault="00246A80" w:rsidP="00246A80">
      <w:pPr>
        <w:pStyle w:val="ListParagraph"/>
        <w:numPr>
          <w:ilvl w:val="3"/>
          <w:numId w:val="24"/>
        </w:num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81" w:author="Aivi Kuivonen" w:date="2025-10-03T10:34:00Z"/>
          <w:rFonts w:ascii="Times New Roman" w:hAnsi="Times New Roman" w:cs="Times New Roman"/>
          <w:sz w:val="24"/>
          <w:szCs w:val="24"/>
        </w:rPr>
      </w:pPr>
      <w:ins w:id="82" w:author="Aivi Kuivonen" w:date="2025-10-03T10:33:00Z">
        <w:r>
          <w:rPr>
            <w:rFonts w:ascii="Times New Roman" w:hAnsi="Times New Roman" w:cs="Times New Roman"/>
            <w:sz w:val="24"/>
            <w:szCs w:val="24"/>
          </w:rPr>
          <w:t>Projekti abikõlblikkuse periood: 01.01.2</w:t>
        </w:r>
      </w:ins>
      <w:ins w:id="83" w:author="Aivi Kuivonen" w:date="2025-10-03T10:34:00Z">
        <w:r>
          <w:rPr>
            <w:rFonts w:ascii="Times New Roman" w:hAnsi="Times New Roman" w:cs="Times New Roman"/>
            <w:sz w:val="24"/>
            <w:szCs w:val="24"/>
          </w:rPr>
          <w:t>026–31.12.2028.</w:t>
        </w:r>
      </w:ins>
    </w:p>
    <w:p w14:paraId="42BEFE62" w14:textId="5CB76126" w:rsidR="00246A80" w:rsidRDefault="00246A80" w:rsidP="00246A80">
      <w:pPr>
        <w:pStyle w:val="ListParagraph"/>
        <w:numPr>
          <w:ilvl w:val="3"/>
          <w:numId w:val="24"/>
        </w:num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84" w:author="Aivi Kuivonen" w:date="2025-10-03T10:34:00Z"/>
          <w:rFonts w:ascii="Times New Roman" w:hAnsi="Times New Roman" w:cs="Times New Roman"/>
          <w:sz w:val="24"/>
          <w:szCs w:val="24"/>
        </w:rPr>
      </w:pPr>
      <w:ins w:id="85" w:author="Aivi Kuivonen" w:date="2025-10-03T10:34:00Z">
        <w:r>
          <w:rPr>
            <w:rFonts w:ascii="Times New Roman" w:hAnsi="Times New Roman" w:cs="Times New Roman"/>
            <w:sz w:val="24"/>
            <w:szCs w:val="24"/>
          </w:rPr>
          <w:t>Projekti sihtrühm: PPA</w:t>
        </w:r>
      </w:ins>
    </w:p>
    <w:bookmarkEnd w:id="74"/>
    <w:p w14:paraId="3021627A" w14:textId="08BB0108" w:rsidR="00246A80" w:rsidRPr="00246A80" w:rsidRDefault="00246A80" w:rsidP="00246A80">
      <w:pPr>
        <w:pStyle w:val="ListParagraph"/>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i/>
          <w:iCs/>
          <w:sz w:val="24"/>
          <w:szCs w:val="24"/>
        </w:rPr>
      </w:pPr>
      <w:ins w:id="86" w:author="Aivi Kuivonen" w:date="2025-10-03T10:34:00Z">
        <w:r w:rsidRPr="00246A80">
          <w:rPr>
            <w:rFonts w:ascii="Times New Roman" w:hAnsi="Times New Roman" w:cs="Times New Roman"/>
            <w:i/>
            <w:iCs/>
            <w:sz w:val="24"/>
            <w:szCs w:val="24"/>
          </w:rPr>
          <w:t>(muu</w:t>
        </w:r>
      </w:ins>
      <w:ins w:id="87" w:author="Aivi Kuivonen" w:date="2025-10-03T10:35:00Z">
        <w:r w:rsidRPr="00246A80">
          <w:rPr>
            <w:rFonts w:ascii="Times New Roman" w:hAnsi="Times New Roman" w:cs="Times New Roman"/>
            <w:i/>
            <w:iCs/>
            <w:sz w:val="24"/>
            <w:szCs w:val="24"/>
          </w:rPr>
          <w:t>d</w:t>
        </w:r>
      </w:ins>
      <w:ins w:id="88" w:author="Aivi Kuivonen" w:date="2025-10-03T10:34:00Z">
        <w:r w:rsidRPr="00246A80">
          <w:rPr>
            <w:rFonts w:ascii="Times New Roman" w:hAnsi="Times New Roman" w:cs="Times New Roman"/>
            <w:i/>
            <w:iCs/>
            <w:sz w:val="24"/>
            <w:szCs w:val="24"/>
          </w:rPr>
          <w:t>etud siseministri …2025 kk nr 1-3/…)</w:t>
        </w:r>
      </w:ins>
    </w:p>
    <w:p w14:paraId="03D621C0" w14:textId="77777777" w:rsidR="00AE19BC" w:rsidRPr="00AE19BC" w:rsidRDefault="00AE19BC" w:rsidP="00822124">
      <w:pPr>
        <w:numPr>
          <w:ilvl w:val="0"/>
          <w:numId w:val="2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Riigiabi</w:t>
      </w:r>
    </w:p>
    <w:p w14:paraId="48D97B8C" w14:textId="77777777" w:rsidR="00AE19BC" w:rsidRPr="00AE19BC" w:rsidRDefault="00AE19BC" w:rsidP="0082212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AE19BC">
        <w:rPr>
          <w:rFonts w:ascii="Times New Roman" w:hAnsi="Times New Roman" w:cs="Times New Roman"/>
          <w:sz w:val="24"/>
          <w:szCs w:val="24"/>
        </w:rPr>
        <w:t>Antav toetus ei ole riigiabi ega vähese tähtsusega abi.</w:t>
      </w:r>
    </w:p>
    <w:p w14:paraId="5A65778F" w14:textId="77777777" w:rsidR="00AE19BC" w:rsidRPr="00AE19BC" w:rsidRDefault="00AE19BC" w:rsidP="00AE1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01A890A7" w14:textId="77777777" w:rsidR="00AE19BC" w:rsidRPr="00AE19BC" w:rsidRDefault="00AE19BC" w:rsidP="00822124">
      <w:pPr>
        <w:keepNext/>
        <w:numPr>
          <w:ilvl w:val="0"/>
          <w:numId w:val="2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bookmarkStart w:id="89" w:name="_Toc178472296"/>
      <w:bookmarkStart w:id="90" w:name="_Toc178407910"/>
      <w:bookmarkStart w:id="91" w:name="_Toc178406142"/>
      <w:bookmarkStart w:id="92" w:name="_Toc175708669"/>
      <w:bookmarkStart w:id="93" w:name="_Toc170275215"/>
      <w:bookmarkStart w:id="94" w:name="_Toc170272768"/>
      <w:bookmarkStart w:id="95" w:name="_Toc170205233"/>
      <w:bookmarkStart w:id="96" w:name="_Toc170120418"/>
      <w:bookmarkStart w:id="97" w:name="_Toc170119589"/>
      <w:bookmarkStart w:id="98" w:name="_Toc170119231"/>
      <w:r w:rsidRPr="00AE19BC">
        <w:rPr>
          <w:rFonts w:ascii="Times New Roman" w:eastAsia="Times New Roman" w:hAnsi="Times New Roman" w:cs="Times New Roman"/>
          <w:b/>
          <w:bCs/>
          <w:color w:val="000000" w:themeColor="text1"/>
          <w:kern w:val="32"/>
          <w:sz w:val="24"/>
          <w:szCs w:val="24"/>
        </w:rPr>
        <w:t xml:space="preserve"> Eelarve ja tulemused</w:t>
      </w:r>
      <w:r w:rsidRPr="00AE19BC">
        <w:rPr>
          <w:rFonts w:ascii="Times New Roman" w:hAnsi="Times New Roman" w:cs="Times New Roman"/>
          <w:sz w:val="24"/>
          <w:szCs w:val="24"/>
          <w:vertAlign w:val="superscript"/>
        </w:rPr>
        <w:footnoteReference w:id="8"/>
      </w:r>
    </w:p>
    <w:p w14:paraId="3AC21921" w14:textId="5FE05320"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TAT eelarve on </w:t>
      </w:r>
      <w:del w:id="99" w:author="Aivi Kuivonen" w:date="2025-10-03T10:48:00Z">
        <w:r w:rsidRPr="00AE19BC" w:rsidDel="009E2BBA">
          <w:rPr>
            <w:rFonts w:ascii="Times New Roman" w:hAnsi="Times New Roman" w:cs="Times New Roman"/>
            <w:sz w:val="24"/>
            <w:szCs w:val="24"/>
          </w:rPr>
          <w:delText xml:space="preserve">29 340 897,01 </w:delText>
        </w:r>
      </w:del>
      <w:ins w:id="100" w:author="Aivi Kuivonen" w:date="2025-10-03T10:48:00Z">
        <w:r w:rsidR="009E2BBA">
          <w:rPr>
            <w:rFonts w:ascii="Times New Roman" w:hAnsi="Times New Roman" w:cs="Times New Roman"/>
            <w:sz w:val="24"/>
            <w:szCs w:val="24"/>
          </w:rPr>
          <w:t xml:space="preserve"> 36 989</w:t>
        </w:r>
      </w:ins>
      <w:ins w:id="101" w:author="Aivi Kuivonen" w:date="2025-10-03T10:49:00Z">
        <w:r w:rsidR="009E2BBA">
          <w:rPr>
            <w:rFonts w:ascii="Times New Roman" w:hAnsi="Times New Roman" w:cs="Times New Roman"/>
            <w:sz w:val="24"/>
            <w:szCs w:val="24"/>
          </w:rPr>
          <w:t> </w:t>
        </w:r>
      </w:ins>
      <w:ins w:id="102" w:author="Aivi Kuivonen" w:date="2025-10-03T10:48:00Z">
        <w:r w:rsidR="009E2BBA">
          <w:rPr>
            <w:rFonts w:ascii="Times New Roman" w:hAnsi="Times New Roman" w:cs="Times New Roman"/>
            <w:sz w:val="24"/>
            <w:szCs w:val="24"/>
          </w:rPr>
          <w:t>48</w:t>
        </w:r>
      </w:ins>
      <w:ins w:id="103" w:author="Aivi Kuivonen" w:date="2025-10-03T10:49:00Z">
        <w:r w:rsidR="009E2BBA">
          <w:rPr>
            <w:rFonts w:ascii="Times New Roman" w:hAnsi="Times New Roman" w:cs="Times New Roman"/>
            <w:sz w:val="24"/>
            <w:szCs w:val="24"/>
          </w:rPr>
          <w:t xml:space="preserve">5,69 </w:t>
        </w:r>
      </w:ins>
      <w:r w:rsidRPr="00AE19BC">
        <w:rPr>
          <w:rFonts w:ascii="Times New Roman" w:hAnsi="Times New Roman" w:cs="Times New Roman"/>
          <w:sz w:val="24"/>
          <w:szCs w:val="24"/>
        </w:rPr>
        <w:t>eurot. Eelarve koosneb BMVI toetusest (75%) ja riiklikust kaasfinantseeringust (25%). Omafinantseeringut ei ole ette nähtud.</w:t>
      </w:r>
      <w:r w:rsidR="005E6070">
        <w:rPr>
          <w:rFonts w:ascii="Times New Roman" w:hAnsi="Times New Roman" w:cs="Times New Roman"/>
          <w:sz w:val="24"/>
          <w:szCs w:val="24"/>
        </w:rPr>
        <w:t xml:space="preserve"> Eelarve sisaldab käibemaksu.</w:t>
      </w:r>
      <w:ins w:id="104" w:author="Aivi Kuivonen" w:date="2025-10-03T10:49:00Z">
        <w:r w:rsidR="009E2BBA">
          <w:rPr>
            <w:rFonts w:ascii="Times New Roman" w:hAnsi="Times New Roman" w:cs="Times New Roman"/>
            <w:sz w:val="24"/>
            <w:szCs w:val="24"/>
          </w:rPr>
          <w:t xml:space="preserve"> </w:t>
        </w:r>
        <w:r w:rsidR="009E2BBA" w:rsidRPr="009E2BBA">
          <w:rPr>
            <w:rFonts w:ascii="Times New Roman" w:hAnsi="Times New Roman" w:cs="Times New Roman"/>
            <w:i/>
            <w:iCs/>
            <w:sz w:val="24"/>
            <w:szCs w:val="24"/>
          </w:rPr>
          <w:t>(muudetud siseministri …2025 kk nr 1-3/…)</w:t>
        </w:r>
      </w:ins>
    </w:p>
    <w:p w14:paraId="434AE540"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P</w:t>
      </w:r>
      <w:r w:rsidRPr="00AE19BC">
        <w:rPr>
          <w:rFonts w:ascii="Times New Roman" w:hAnsi="Times New Roman" w:cs="Times New Roman"/>
          <w:bCs/>
          <w:sz w:val="24"/>
          <w:szCs w:val="24"/>
          <w:lang w:eastAsia="et-EE"/>
        </w:rPr>
        <w:t xml:space="preserve">unktis 2 nimetatud tegevuste tulemusena </w:t>
      </w:r>
      <w:bookmarkStart w:id="105" w:name="_Hlk116991161"/>
      <w:r w:rsidRPr="00AE19BC">
        <w:rPr>
          <w:rFonts w:ascii="Times New Roman" w:hAnsi="Times New Roman" w:cs="Times New Roman"/>
          <w:bCs/>
          <w:sz w:val="24"/>
          <w:szCs w:val="24"/>
          <w:lang w:eastAsia="et-EE"/>
        </w:rPr>
        <w:t>toetab Eesti Euroopa piiri- ja rannikuvalvet välispiiridel tõhusa Euroopa integreeritud piirihalduse rakendamisel.</w:t>
      </w:r>
      <w:bookmarkEnd w:id="105"/>
    </w:p>
    <w:p w14:paraId="2B499A86" w14:textId="3FCA50B7" w:rsidR="00AE19BC" w:rsidRPr="00AE19BC" w:rsidDel="00423E71" w:rsidRDefault="00AE19BC" w:rsidP="00AE19BC">
      <w:pPr>
        <w:numPr>
          <w:ilvl w:val="1"/>
          <w:numId w:val="24"/>
        </w:numPr>
        <w:spacing w:line="240" w:lineRule="auto"/>
        <w:ind w:left="567" w:hanging="567"/>
        <w:contextualSpacing/>
        <w:jc w:val="both"/>
        <w:rPr>
          <w:del w:id="106" w:author="Aivi Kuivonen" w:date="2025-10-07T11:53:00Z"/>
          <w:rFonts w:ascii="Times New Roman" w:hAnsi="Times New Roman" w:cs="Times New Roman"/>
          <w:sz w:val="24"/>
          <w:szCs w:val="24"/>
          <w:lang w:eastAsia="et-EE"/>
        </w:rPr>
      </w:pPr>
      <w:r w:rsidRPr="00AE19BC">
        <w:rPr>
          <w:rFonts w:ascii="Times New Roman" w:hAnsi="Times New Roman" w:cs="Times New Roman"/>
          <w:sz w:val="24"/>
          <w:szCs w:val="24"/>
        </w:rPr>
        <w:t xml:space="preserve">Eelarve jagunemine ning </w:t>
      </w:r>
      <w:r w:rsidRPr="00AE19BC">
        <w:rPr>
          <w:rFonts w:ascii="Times New Roman" w:hAnsi="Times New Roman" w:cs="Times New Roman"/>
          <w:bCs/>
          <w:sz w:val="24"/>
          <w:szCs w:val="24"/>
          <w:lang w:eastAsia="et-EE"/>
        </w:rPr>
        <w:t>tegevuste seireks ja hindamiseks kasutatavad näitajad on toodud allolevas tabelis. Kõikide näitajate algtase on 0.</w:t>
      </w:r>
      <w:r w:rsidR="00934F9A" w:rsidRPr="00934F9A">
        <w:t xml:space="preserve"> </w:t>
      </w:r>
      <w:r w:rsidR="00934F9A" w:rsidRPr="00934F9A">
        <w:rPr>
          <w:rFonts w:ascii="Times New Roman" w:hAnsi="Times New Roman" w:cs="Times New Roman"/>
          <w:bCs/>
          <w:sz w:val="24"/>
          <w:szCs w:val="24"/>
          <w:lang w:eastAsia="et-EE"/>
        </w:rPr>
        <w:t>(</w:t>
      </w:r>
      <w:r w:rsidR="00934F9A" w:rsidRPr="00C01C23">
        <w:rPr>
          <w:rFonts w:ascii="Times New Roman" w:hAnsi="Times New Roman" w:cs="Times New Roman"/>
          <w:bCs/>
          <w:i/>
          <w:iCs/>
          <w:sz w:val="24"/>
          <w:szCs w:val="24"/>
          <w:lang w:eastAsia="et-EE"/>
        </w:rPr>
        <w:t xml:space="preserve">muudetud siseministri </w:t>
      </w:r>
      <w:r w:rsidR="00C01C23">
        <w:rPr>
          <w:rFonts w:ascii="Times New Roman" w:hAnsi="Times New Roman" w:cs="Times New Roman"/>
          <w:bCs/>
          <w:i/>
          <w:iCs/>
          <w:sz w:val="24"/>
          <w:szCs w:val="24"/>
          <w:lang w:eastAsia="et-EE"/>
        </w:rPr>
        <w:t xml:space="preserve">02.05.2024 </w:t>
      </w:r>
      <w:r w:rsidR="00934F9A" w:rsidRPr="00C01C23">
        <w:rPr>
          <w:rFonts w:ascii="Times New Roman" w:hAnsi="Times New Roman" w:cs="Times New Roman"/>
          <w:bCs/>
          <w:i/>
          <w:iCs/>
          <w:sz w:val="24"/>
          <w:szCs w:val="24"/>
          <w:lang w:eastAsia="et-EE"/>
        </w:rPr>
        <w:t>k</w:t>
      </w:r>
      <w:r w:rsidR="00B935E9">
        <w:rPr>
          <w:rFonts w:ascii="Times New Roman" w:hAnsi="Times New Roman" w:cs="Times New Roman"/>
          <w:bCs/>
          <w:i/>
          <w:iCs/>
          <w:sz w:val="24"/>
          <w:szCs w:val="24"/>
          <w:lang w:eastAsia="et-EE"/>
        </w:rPr>
        <w:t>k</w:t>
      </w:r>
      <w:r w:rsidR="00934F9A" w:rsidRPr="00C01C23">
        <w:rPr>
          <w:rFonts w:ascii="Times New Roman" w:hAnsi="Times New Roman" w:cs="Times New Roman"/>
          <w:bCs/>
          <w:i/>
          <w:iCs/>
          <w:sz w:val="24"/>
          <w:szCs w:val="24"/>
          <w:lang w:eastAsia="et-EE"/>
        </w:rPr>
        <w:t xml:space="preserve"> nr </w:t>
      </w:r>
      <w:r w:rsidR="00C01C23">
        <w:rPr>
          <w:rFonts w:ascii="Times New Roman" w:hAnsi="Times New Roman" w:cs="Times New Roman"/>
          <w:bCs/>
          <w:i/>
          <w:iCs/>
          <w:sz w:val="24"/>
          <w:szCs w:val="24"/>
          <w:lang w:eastAsia="et-EE"/>
        </w:rPr>
        <w:t>1-3/3</w:t>
      </w:r>
      <w:r w:rsidR="00B935E9">
        <w:rPr>
          <w:rFonts w:ascii="Times New Roman" w:hAnsi="Times New Roman" w:cs="Times New Roman"/>
          <w:bCs/>
          <w:i/>
          <w:iCs/>
          <w:sz w:val="24"/>
          <w:szCs w:val="24"/>
          <w:lang w:eastAsia="et-EE"/>
        </w:rPr>
        <w:t>7</w:t>
      </w:r>
      <w:r w:rsidR="00A146CA">
        <w:rPr>
          <w:rFonts w:ascii="Times New Roman" w:hAnsi="Times New Roman" w:cs="Times New Roman"/>
          <w:bCs/>
          <w:i/>
          <w:iCs/>
          <w:sz w:val="24"/>
          <w:szCs w:val="24"/>
          <w:lang w:eastAsia="et-EE"/>
        </w:rPr>
        <w:t>,</w:t>
      </w:r>
      <w:r w:rsidR="00737E73">
        <w:rPr>
          <w:rFonts w:ascii="Times New Roman" w:hAnsi="Times New Roman" w:cs="Times New Roman"/>
          <w:bCs/>
          <w:i/>
          <w:iCs/>
          <w:sz w:val="24"/>
          <w:szCs w:val="24"/>
          <w:lang w:eastAsia="et-EE"/>
        </w:rPr>
        <w:t xml:space="preserve"> 23.08.2024 kk nr 1-3/111</w:t>
      </w:r>
      <w:ins w:id="107" w:author="Aivi Kuivonen" w:date="2025-10-03T10:49:00Z">
        <w:r w:rsidR="009E2BBA">
          <w:rPr>
            <w:rFonts w:ascii="Times New Roman" w:hAnsi="Times New Roman" w:cs="Times New Roman"/>
            <w:bCs/>
            <w:i/>
            <w:iCs/>
            <w:sz w:val="24"/>
            <w:szCs w:val="24"/>
            <w:lang w:eastAsia="et-EE"/>
          </w:rPr>
          <w:t>,</w:t>
        </w:r>
      </w:ins>
      <w:del w:id="108" w:author="Aivi Kuivonen" w:date="2025-10-03T10:49:00Z">
        <w:r w:rsidR="00A146CA" w:rsidDel="009E2BBA">
          <w:rPr>
            <w:rFonts w:ascii="Times New Roman" w:hAnsi="Times New Roman" w:cs="Times New Roman"/>
            <w:bCs/>
            <w:i/>
            <w:iCs/>
            <w:sz w:val="24"/>
            <w:szCs w:val="24"/>
            <w:lang w:eastAsia="et-EE"/>
          </w:rPr>
          <w:delText xml:space="preserve"> ja</w:delText>
        </w:r>
      </w:del>
      <w:r w:rsidR="00A146CA">
        <w:rPr>
          <w:rFonts w:ascii="Times New Roman" w:hAnsi="Times New Roman" w:cs="Times New Roman"/>
          <w:bCs/>
          <w:i/>
          <w:iCs/>
          <w:sz w:val="24"/>
          <w:szCs w:val="24"/>
          <w:lang w:eastAsia="et-EE"/>
        </w:rPr>
        <w:t xml:space="preserve"> </w:t>
      </w:r>
      <w:r w:rsidR="00746393">
        <w:rPr>
          <w:rFonts w:ascii="Times New Roman" w:hAnsi="Times New Roman" w:cs="Times New Roman"/>
          <w:bCs/>
          <w:i/>
          <w:iCs/>
          <w:sz w:val="24"/>
          <w:szCs w:val="24"/>
          <w:lang w:eastAsia="et-EE"/>
        </w:rPr>
        <w:t xml:space="preserve">14.11.2024 </w:t>
      </w:r>
      <w:r w:rsidR="00A146CA">
        <w:rPr>
          <w:rFonts w:ascii="Times New Roman" w:hAnsi="Times New Roman" w:cs="Times New Roman"/>
          <w:bCs/>
          <w:i/>
          <w:iCs/>
          <w:sz w:val="24"/>
          <w:szCs w:val="24"/>
          <w:lang w:eastAsia="et-EE"/>
        </w:rPr>
        <w:t>kk nr</w:t>
      </w:r>
      <w:r w:rsidR="00746393">
        <w:rPr>
          <w:rFonts w:ascii="Times New Roman" w:hAnsi="Times New Roman" w:cs="Times New Roman"/>
          <w:bCs/>
          <w:i/>
          <w:iCs/>
          <w:sz w:val="24"/>
          <w:szCs w:val="24"/>
          <w:lang w:eastAsia="et-EE"/>
        </w:rPr>
        <w:t xml:space="preserve"> 1-3/123</w:t>
      </w:r>
      <w:ins w:id="109" w:author="Aivi Kuivonen" w:date="2025-10-03T10:49:00Z">
        <w:r w:rsidR="009E2BBA">
          <w:rPr>
            <w:rFonts w:ascii="Times New Roman" w:hAnsi="Times New Roman" w:cs="Times New Roman"/>
            <w:bCs/>
            <w:i/>
            <w:iCs/>
            <w:sz w:val="24"/>
            <w:szCs w:val="24"/>
            <w:lang w:eastAsia="et-EE"/>
          </w:rPr>
          <w:t xml:space="preserve"> ja </w:t>
        </w:r>
      </w:ins>
      <w:ins w:id="110" w:author="Aivi Kuivonen" w:date="2025-10-03T10:50:00Z">
        <w:r w:rsidR="009E2BBA">
          <w:rPr>
            <w:rFonts w:ascii="Times New Roman" w:hAnsi="Times New Roman" w:cs="Times New Roman"/>
            <w:bCs/>
            <w:i/>
            <w:iCs/>
            <w:sz w:val="24"/>
            <w:szCs w:val="24"/>
            <w:lang w:eastAsia="et-EE"/>
          </w:rPr>
          <w:t>…2025 kk nr 1-3/…</w:t>
        </w:r>
      </w:ins>
      <w:r w:rsidR="00934F9A" w:rsidRPr="00C01C23">
        <w:rPr>
          <w:rFonts w:ascii="Times New Roman" w:hAnsi="Times New Roman" w:cs="Times New Roman"/>
          <w:bCs/>
          <w:i/>
          <w:iCs/>
          <w:sz w:val="24"/>
          <w:szCs w:val="24"/>
          <w:lang w:eastAsia="et-EE"/>
        </w:rPr>
        <w:t>)</w:t>
      </w:r>
    </w:p>
    <w:p w14:paraId="41B9CB17" w14:textId="77777777" w:rsidR="00AE19BC" w:rsidRPr="00423E71" w:rsidRDefault="00AE19BC">
      <w:pPr>
        <w:numPr>
          <w:ilvl w:val="1"/>
          <w:numId w:val="24"/>
        </w:numPr>
        <w:spacing w:line="240" w:lineRule="auto"/>
        <w:ind w:left="567" w:hanging="567"/>
        <w:contextualSpacing/>
        <w:jc w:val="both"/>
        <w:rPr>
          <w:rFonts w:ascii="Times New Roman" w:eastAsia="Times New Roman" w:hAnsi="Times New Roman" w:cs="Times New Roman"/>
          <w:i/>
          <w:color w:val="000000" w:themeColor="text1"/>
          <w:sz w:val="24"/>
          <w:szCs w:val="24"/>
          <w:lang w:eastAsia="et-EE"/>
        </w:rPr>
        <w:sectPr w:rsidR="00AE19BC" w:rsidRPr="00423E71" w:rsidSect="00994E04">
          <w:footerReference w:type="default" r:id="rId9"/>
          <w:pgSz w:w="11906" w:h="16838"/>
          <w:pgMar w:top="851" w:right="1417" w:bottom="993" w:left="1417" w:header="708" w:footer="708" w:gutter="0"/>
          <w:cols w:space="708"/>
          <w:docGrid w:linePitch="360"/>
        </w:sectPr>
        <w:pPrChange w:id="111" w:author="Aivi Kuivonen" w:date="2025-10-07T11:53:00Z">
          <w:pPr>
            <w:spacing w:line="240" w:lineRule="auto"/>
            <w:ind w:left="0"/>
          </w:pPr>
        </w:pPrChange>
      </w:pPr>
      <w:r w:rsidRPr="00423E71">
        <w:rPr>
          <w:rFonts w:ascii="Times New Roman" w:eastAsia="Times New Roman" w:hAnsi="Times New Roman" w:cs="Times New Roman"/>
          <w:i/>
          <w:color w:val="000000" w:themeColor="text1"/>
          <w:sz w:val="24"/>
          <w:szCs w:val="24"/>
          <w:lang w:eastAsia="et-EE"/>
        </w:rPr>
        <w:br w:type="page"/>
      </w:r>
    </w:p>
    <w:tbl>
      <w:tblPr>
        <w:tblpPr w:leftFromText="141" w:rightFromText="141" w:vertAnchor="text" w:horzAnchor="margin" w:tblpY="-41"/>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3119"/>
        <w:gridCol w:w="1275"/>
        <w:gridCol w:w="1276"/>
        <w:gridCol w:w="1276"/>
        <w:gridCol w:w="3827"/>
        <w:tblGridChange w:id="112">
          <w:tblGrid>
            <w:gridCol w:w="2405"/>
            <w:gridCol w:w="1843"/>
            <w:gridCol w:w="3119"/>
            <w:gridCol w:w="1275"/>
            <w:gridCol w:w="1276"/>
            <w:gridCol w:w="1276"/>
            <w:gridCol w:w="3827"/>
          </w:tblGrid>
        </w:tblGridChange>
      </w:tblGrid>
      <w:tr w:rsidR="00AE19BC" w:rsidRPr="00AE19BC" w14:paraId="27A04B0F" w14:textId="77777777" w:rsidTr="005E6070">
        <w:trPr>
          <w:trHeight w:val="50"/>
        </w:trPr>
        <w:tc>
          <w:tcPr>
            <w:tcW w:w="2405" w:type="dxa"/>
          </w:tcPr>
          <w:p w14:paraId="0FB104FB"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lastRenderedPageBreak/>
              <w:t xml:space="preserve"> Projekt</w:t>
            </w:r>
          </w:p>
        </w:tc>
        <w:tc>
          <w:tcPr>
            <w:tcW w:w="1843" w:type="dxa"/>
          </w:tcPr>
          <w:p w14:paraId="1518B993" w14:textId="73FE3CDA"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t>Projekti eelarve</w:t>
            </w:r>
            <w:r w:rsidR="005E6070">
              <w:rPr>
                <w:rFonts w:ascii="Times New Roman" w:eastAsia="Times New Roman" w:hAnsi="Times New Roman" w:cs="Times New Roman"/>
                <w:b/>
                <w:bCs/>
                <w:color w:val="000000" w:themeColor="text1"/>
                <w:sz w:val="24"/>
                <w:szCs w:val="24"/>
              </w:rPr>
              <w:t xml:space="preserve"> (koos käibemaksuga)</w:t>
            </w:r>
            <w:r w:rsidRPr="00AE19BC">
              <w:rPr>
                <w:rFonts w:ascii="Times New Roman" w:eastAsia="Times New Roman" w:hAnsi="Times New Roman" w:cs="Times New Roman"/>
                <w:b/>
                <w:bCs/>
                <w:color w:val="000000" w:themeColor="text1"/>
                <w:sz w:val="24"/>
                <w:szCs w:val="24"/>
              </w:rPr>
              <w:t>, sh kaudsete kulude määr kogu projekti eelarvest</w:t>
            </w:r>
          </w:p>
        </w:tc>
        <w:tc>
          <w:tcPr>
            <w:tcW w:w="3119" w:type="dxa"/>
          </w:tcPr>
          <w:p w14:paraId="7093EC34" w14:textId="77777777" w:rsidR="00AE19BC" w:rsidRPr="00AE19BC" w:rsidRDefault="00AE19BC" w:rsidP="00D203F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b/>
                <w:bCs/>
                <w:color w:val="000000" w:themeColor="text1"/>
                <w:sz w:val="24"/>
                <w:szCs w:val="24"/>
              </w:rPr>
              <w:t>Näitaja kood ja nimetus</w:t>
            </w:r>
          </w:p>
        </w:tc>
        <w:tc>
          <w:tcPr>
            <w:tcW w:w="1275" w:type="dxa"/>
          </w:tcPr>
          <w:p w14:paraId="75D982BE"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b/>
                <w:bCs/>
                <w:color w:val="000000" w:themeColor="text1"/>
                <w:sz w:val="24"/>
                <w:szCs w:val="24"/>
              </w:rPr>
              <w:t>Näitaja mõõtühik</w:t>
            </w:r>
          </w:p>
        </w:tc>
        <w:tc>
          <w:tcPr>
            <w:tcW w:w="1276" w:type="dxa"/>
          </w:tcPr>
          <w:p w14:paraId="3479BCF8"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t>Sihttase 2024</w:t>
            </w:r>
          </w:p>
          <w:p w14:paraId="3D533901"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276" w:type="dxa"/>
          </w:tcPr>
          <w:p w14:paraId="3CBEBD1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t>Sihttase</w:t>
            </w:r>
          </w:p>
          <w:p w14:paraId="7C682FF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
                <w:bCs/>
                <w:color w:val="000000" w:themeColor="text1"/>
                <w:sz w:val="24"/>
                <w:szCs w:val="24"/>
              </w:rPr>
              <w:t>2029</w:t>
            </w:r>
          </w:p>
        </w:tc>
        <w:tc>
          <w:tcPr>
            <w:tcW w:w="3827" w:type="dxa"/>
          </w:tcPr>
          <w:p w14:paraId="4405A539"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AE19BC">
              <w:rPr>
                <w:rFonts w:ascii="Times New Roman" w:eastAsia="Times New Roman" w:hAnsi="Times New Roman" w:cs="Times New Roman"/>
                <w:b/>
                <w:bCs/>
                <w:color w:val="000000" w:themeColor="text1"/>
                <w:sz w:val="24"/>
                <w:szCs w:val="24"/>
              </w:rPr>
              <w:t xml:space="preserve">Selgitav teave </w:t>
            </w:r>
          </w:p>
        </w:tc>
      </w:tr>
      <w:tr w:rsidR="00AE19BC" w:rsidRPr="00AE19BC" w14:paraId="5D79D98F" w14:textId="77777777" w:rsidTr="005E6070">
        <w:trPr>
          <w:trHeight w:val="50"/>
        </w:trPr>
        <w:tc>
          <w:tcPr>
            <w:tcW w:w="2405" w:type="dxa"/>
          </w:tcPr>
          <w:p w14:paraId="4B6C3FA3"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 xml:space="preserve">PIIRIKONTROLLI-SEADMETE UUENDAMINE </w:t>
            </w:r>
          </w:p>
        </w:tc>
        <w:tc>
          <w:tcPr>
            <w:tcW w:w="1843" w:type="dxa"/>
          </w:tcPr>
          <w:p w14:paraId="12D22B1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3 000 699,95, sh kaudsed kulud 0,2% </w:t>
            </w:r>
          </w:p>
        </w:tc>
        <w:tc>
          <w:tcPr>
            <w:tcW w:w="3119" w:type="dxa"/>
          </w:tcPr>
          <w:p w14:paraId="23CC6AF3" w14:textId="77777777" w:rsidR="00AE19BC" w:rsidRPr="00AE19BC" w:rsidRDefault="00AE19BC" w:rsidP="00D203F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O.1.1 Piiripunktide jaoks ostetud seadmete arv</w:t>
            </w:r>
          </w:p>
        </w:tc>
        <w:tc>
          <w:tcPr>
            <w:tcW w:w="1275" w:type="dxa"/>
          </w:tcPr>
          <w:p w14:paraId="742FB255"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64D960B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200</w:t>
            </w:r>
          </w:p>
        </w:tc>
        <w:tc>
          <w:tcPr>
            <w:tcW w:w="1276" w:type="dxa"/>
          </w:tcPr>
          <w:p w14:paraId="02600D73"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1000</w:t>
            </w:r>
          </w:p>
        </w:tc>
        <w:tc>
          <w:tcPr>
            <w:tcW w:w="3827" w:type="dxa"/>
          </w:tcPr>
          <w:p w14:paraId="39F0946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Välispiirile ja piiripunktidesse soetatud (ostetud ja renditud) seadmed, sh e-väravad. Siin ei raporteerita maa-, mere- ja õhutranspordi vahendeid.</w:t>
            </w:r>
            <w:r w:rsidRPr="00AE19BC">
              <w:t xml:space="preserve"> </w:t>
            </w:r>
            <w:r w:rsidRPr="00AE19BC">
              <w:rPr>
                <w:rFonts w:ascii="Times New Roman" w:eastAsia="Times New Roman" w:hAnsi="Times New Roman" w:cs="Times New Roman"/>
                <w:color w:val="000000" w:themeColor="text1"/>
                <w:sz w:val="24"/>
                <w:szCs w:val="24"/>
              </w:rPr>
              <w:t xml:space="preserve">Toetuse saaja peab aruandele lisama dokumendi, milles on toodud raporteeritud seadmete inventarinumbrid.  </w:t>
            </w:r>
          </w:p>
        </w:tc>
      </w:tr>
      <w:tr w:rsidR="00AE19BC" w:rsidRPr="00AE19BC" w14:paraId="2657C9D3" w14:textId="77777777" w:rsidTr="005E6070">
        <w:trPr>
          <w:trHeight w:val="160"/>
        </w:trPr>
        <w:tc>
          <w:tcPr>
            <w:tcW w:w="2405" w:type="dxa"/>
            <w:vMerge w:val="restart"/>
          </w:tcPr>
          <w:p w14:paraId="269C1EE3"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DROONIDE SOETAMINE</w:t>
            </w:r>
          </w:p>
        </w:tc>
        <w:tc>
          <w:tcPr>
            <w:tcW w:w="1843" w:type="dxa"/>
            <w:vMerge w:val="restart"/>
          </w:tcPr>
          <w:p w14:paraId="4E59BF6F" w14:textId="070DFB79"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bookmarkStart w:id="113" w:name="_Hlk161507763"/>
            <w:del w:id="114" w:author="Aivi Kuivonen" w:date="2025-09-16T10:53:00Z">
              <w:r w:rsidRPr="00AE19BC" w:rsidDel="00DE49B9">
                <w:rPr>
                  <w:rFonts w:ascii="Times New Roman" w:eastAsia="Times New Roman" w:hAnsi="Times New Roman" w:cs="Times New Roman"/>
                  <w:color w:val="000000" w:themeColor="text1"/>
                  <w:sz w:val="24"/>
                  <w:szCs w:val="24"/>
                </w:rPr>
                <w:delText>1</w:delText>
              </w:r>
              <w:r w:rsidR="009D2CCD" w:rsidDel="00DE49B9">
                <w:rPr>
                  <w:rFonts w:ascii="Times New Roman" w:eastAsia="Times New Roman" w:hAnsi="Times New Roman" w:cs="Times New Roman"/>
                  <w:color w:val="000000" w:themeColor="text1"/>
                  <w:sz w:val="24"/>
                  <w:szCs w:val="24"/>
                </w:rPr>
                <w:delText>91 597,04</w:delText>
              </w:r>
            </w:del>
            <w:ins w:id="115" w:author="Aivi Kuivonen" w:date="2025-09-16T10:53:00Z">
              <w:r w:rsidR="00DE49B9">
                <w:rPr>
                  <w:rFonts w:ascii="Times New Roman" w:eastAsia="Times New Roman" w:hAnsi="Times New Roman" w:cs="Times New Roman"/>
                  <w:color w:val="000000" w:themeColor="text1"/>
                  <w:sz w:val="24"/>
                  <w:szCs w:val="24"/>
                </w:rPr>
                <w:t xml:space="preserve"> 191 590,59</w:t>
              </w:r>
            </w:ins>
            <w:r w:rsidRPr="00AE19BC">
              <w:rPr>
                <w:rFonts w:ascii="Times New Roman" w:eastAsia="Times New Roman" w:hAnsi="Times New Roman" w:cs="Times New Roman"/>
                <w:color w:val="000000" w:themeColor="text1"/>
                <w:sz w:val="24"/>
                <w:szCs w:val="24"/>
              </w:rPr>
              <w:t>, sh kaudsed kulud 3%</w:t>
            </w:r>
            <w:bookmarkEnd w:id="113"/>
          </w:p>
        </w:tc>
        <w:tc>
          <w:tcPr>
            <w:tcW w:w="3119" w:type="dxa"/>
          </w:tcPr>
          <w:p w14:paraId="6411DE69" w14:textId="77777777" w:rsidR="00AE19BC" w:rsidRPr="00AE19BC" w:rsidRDefault="00AE19BC"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O.1.5 Ostetud õhusõidukite arv</w:t>
            </w:r>
          </w:p>
        </w:tc>
        <w:tc>
          <w:tcPr>
            <w:tcW w:w="1275" w:type="dxa"/>
          </w:tcPr>
          <w:p w14:paraId="1C8E613A"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1D34A3F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26</w:t>
            </w:r>
          </w:p>
        </w:tc>
        <w:tc>
          <w:tcPr>
            <w:tcW w:w="1276" w:type="dxa"/>
          </w:tcPr>
          <w:p w14:paraId="0782456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26</w:t>
            </w:r>
          </w:p>
        </w:tc>
        <w:tc>
          <w:tcPr>
            <w:tcW w:w="3827" w:type="dxa"/>
          </w:tcPr>
          <w:p w14:paraId="2BACFC4C"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Õhusõiduk on mis tahes mehitatud või mehitamata sõiduk piirikontrolli ja- valve ülesannete täitmiseks õhus kooskõlas Schengeni piirieeskirja ja </w:t>
            </w:r>
            <w:proofErr w:type="spellStart"/>
            <w:r w:rsidRPr="00AE19BC">
              <w:rPr>
                <w:rFonts w:ascii="Times New Roman" w:eastAsia="Times New Roman" w:hAnsi="Times New Roman" w:cs="Times New Roman"/>
                <w:color w:val="000000" w:themeColor="text1"/>
                <w:sz w:val="24"/>
                <w:szCs w:val="24"/>
              </w:rPr>
              <w:t>EUROSURiga</w:t>
            </w:r>
            <w:proofErr w:type="spellEnd"/>
            <w:r w:rsidRPr="00AE19BC">
              <w:rPr>
                <w:rFonts w:ascii="Times New Roman" w:eastAsia="Times New Roman" w:hAnsi="Times New Roman" w:cs="Times New Roman"/>
                <w:color w:val="000000" w:themeColor="text1"/>
                <w:sz w:val="24"/>
                <w:szCs w:val="24"/>
              </w:rPr>
              <w:t xml:space="preserve">. Sõiduk peab vastama olemasolevatele </w:t>
            </w:r>
            <w:proofErr w:type="spellStart"/>
            <w:r w:rsidRPr="00AE19BC">
              <w:rPr>
                <w:rFonts w:ascii="Times New Roman" w:eastAsia="Times New Roman" w:hAnsi="Times New Roman" w:cs="Times New Roman"/>
                <w:color w:val="000000" w:themeColor="text1"/>
                <w:sz w:val="24"/>
                <w:szCs w:val="24"/>
              </w:rPr>
              <w:t>Frontexi</w:t>
            </w:r>
            <w:proofErr w:type="spellEnd"/>
            <w:r w:rsidRPr="00AE19BC">
              <w:rPr>
                <w:rFonts w:ascii="Times New Roman" w:eastAsia="Times New Roman" w:hAnsi="Times New Roman" w:cs="Times New Roman"/>
                <w:color w:val="000000" w:themeColor="text1"/>
                <w:sz w:val="24"/>
                <w:szCs w:val="24"/>
              </w:rPr>
              <w:t xml:space="preserve"> standarditele. Toetuse saaja peab aruandele lisama dokumendi, kus on ära toodud raporteeritud õhusõidukite inventarinumbrid või muud unikaalsed koodid.</w:t>
            </w:r>
          </w:p>
        </w:tc>
      </w:tr>
      <w:tr w:rsidR="00AE19BC" w:rsidRPr="00AE19BC" w14:paraId="13A5D21C" w14:textId="77777777" w:rsidTr="005E6070">
        <w:trPr>
          <w:trHeight w:val="160"/>
        </w:trPr>
        <w:tc>
          <w:tcPr>
            <w:tcW w:w="2405" w:type="dxa"/>
            <w:vMerge/>
          </w:tcPr>
          <w:p w14:paraId="10E671CE"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73A8B09E"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298C93DD" w14:textId="77777777" w:rsidR="00AE19BC" w:rsidRPr="00AE19BC" w:rsidRDefault="00AE19BC"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O.1.5.1 Ostetud õhusõidukite arv, millest omakorda ostetud mehitamata õhusõidukite arv</w:t>
            </w:r>
          </w:p>
        </w:tc>
        <w:tc>
          <w:tcPr>
            <w:tcW w:w="1275" w:type="dxa"/>
          </w:tcPr>
          <w:p w14:paraId="11113F82"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5DBE16DF"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26</w:t>
            </w:r>
          </w:p>
        </w:tc>
        <w:tc>
          <w:tcPr>
            <w:tcW w:w="1276" w:type="dxa"/>
          </w:tcPr>
          <w:p w14:paraId="60804F23"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26</w:t>
            </w:r>
          </w:p>
        </w:tc>
        <w:tc>
          <w:tcPr>
            <w:tcW w:w="3827" w:type="dxa"/>
          </w:tcPr>
          <w:p w14:paraId="3568E1A9"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Mehitamata sõiduk piirikontrolli ja- valve ülesannete täitmiseks õhus kooskõlas Schengeni piirieeskirja ja </w:t>
            </w:r>
            <w:proofErr w:type="spellStart"/>
            <w:r w:rsidRPr="00AE19BC">
              <w:rPr>
                <w:rFonts w:ascii="Times New Roman" w:eastAsia="Times New Roman" w:hAnsi="Times New Roman" w:cs="Times New Roman"/>
                <w:color w:val="000000" w:themeColor="text1"/>
                <w:sz w:val="24"/>
                <w:szCs w:val="24"/>
              </w:rPr>
              <w:t>EUROSURiga</w:t>
            </w:r>
            <w:proofErr w:type="spellEnd"/>
            <w:r w:rsidRPr="00AE19BC">
              <w:rPr>
                <w:rFonts w:ascii="Times New Roman" w:eastAsia="Times New Roman" w:hAnsi="Times New Roman" w:cs="Times New Roman"/>
                <w:color w:val="000000" w:themeColor="text1"/>
                <w:sz w:val="24"/>
                <w:szCs w:val="24"/>
              </w:rPr>
              <w:t xml:space="preserve">. Sõiduk peab vastama </w:t>
            </w:r>
            <w:r w:rsidRPr="00AE19BC">
              <w:rPr>
                <w:rFonts w:ascii="Times New Roman" w:eastAsia="Times New Roman" w:hAnsi="Times New Roman" w:cs="Times New Roman"/>
                <w:color w:val="000000" w:themeColor="text1"/>
                <w:sz w:val="24"/>
                <w:szCs w:val="24"/>
              </w:rPr>
              <w:lastRenderedPageBreak/>
              <w:t xml:space="preserve">olemasolevatele </w:t>
            </w:r>
            <w:proofErr w:type="spellStart"/>
            <w:r w:rsidRPr="00AE19BC">
              <w:rPr>
                <w:rFonts w:ascii="Times New Roman" w:eastAsia="Times New Roman" w:hAnsi="Times New Roman" w:cs="Times New Roman"/>
                <w:color w:val="000000" w:themeColor="text1"/>
                <w:sz w:val="24"/>
                <w:szCs w:val="24"/>
              </w:rPr>
              <w:t>Frontexi</w:t>
            </w:r>
            <w:proofErr w:type="spellEnd"/>
            <w:r w:rsidRPr="00AE19BC">
              <w:rPr>
                <w:rFonts w:ascii="Times New Roman" w:eastAsia="Times New Roman" w:hAnsi="Times New Roman" w:cs="Times New Roman"/>
                <w:color w:val="000000" w:themeColor="text1"/>
                <w:sz w:val="24"/>
                <w:szCs w:val="24"/>
              </w:rPr>
              <w:t xml:space="preserve"> standarditele. </w:t>
            </w:r>
          </w:p>
        </w:tc>
      </w:tr>
      <w:tr w:rsidR="00AE19BC" w:rsidRPr="00AE19BC" w14:paraId="624A57FE" w14:textId="77777777" w:rsidTr="005E6070">
        <w:trPr>
          <w:trHeight w:val="160"/>
        </w:trPr>
        <w:tc>
          <w:tcPr>
            <w:tcW w:w="2405" w:type="dxa"/>
            <w:vMerge/>
          </w:tcPr>
          <w:p w14:paraId="5B7A3B1C"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7B3A9130"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10E0CD7C" w14:textId="77777777" w:rsidR="00AE19BC" w:rsidRPr="00AE19BC" w:rsidRDefault="00AE19BC"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R.1.14 Euroopa Piiri- ja Rannikuvalve Ameti tehniliste seadmete reservis registreeritud seadmete arv.</w:t>
            </w:r>
          </w:p>
        </w:tc>
        <w:tc>
          <w:tcPr>
            <w:tcW w:w="1275" w:type="dxa"/>
          </w:tcPr>
          <w:p w14:paraId="1B37C905"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4627766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72F6CA26"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26</w:t>
            </w:r>
          </w:p>
        </w:tc>
        <w:tc>
          <w:tcPr>
            <w:tcW w:w="3827" w:type="dxa"/>
          </w:tcPr>
          <w:p w14:paraId="00B60780"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Sõiduk tuleb 5 päeva jooksul pärast tarnet </w:t>
            </w:r>
            <w:proofErr w:type="spellStart"/>
            <w:r w:rsidRPr="00AE19BC">
              <w:rPr>
                <w:rFonts w:ascii="Times New Roman" w:eastAsia="Times New Roman" w:hAnsi="Times New Roman" w:cs="Times New Roman"/>
                <w:color w:val="000000" w:themeColor="text1"/>
                <w:sz w:val="24"/>
                <w:szCs w:val="24"/>
              </w:rPr>
              <w:t>Frontexis</w:t>
            </w:r>
            <w:proofErr w:type="spellEnd"/>
            <w:r w:rsidRPr="00AE19BC">
              <w:rPr>
                <w:rFonts w:ascii="Times New Roman" w:eastAsia="Times New Roman" w:hAnsi="Times New Roman" w:cs="Times New Roman"/>
                <w:color w:val="000000" w:themeColor="text1"/>
                <w:sz w:val="24"/>
                <w:szCs w:val="24"/>
              </w:rPr>
              <w:t xml:space="preserve"> arvele võtta.</w:t>
            </w:r>
          </w:p>
        </w:tc>
      </w:tr>
      <w:tr w:rsidR="00AE19BC" w:rsidRPr="00AE19BC" w14:paraId="1D81BDF8" w14:textId="77777777" w:rsidTr="005E6070">
        <w:trPr>
          <w:trHeight w:val="160"/>
        </w:trPr>
        <w:tc>
          <w:tcPr>
            <w:tcW w:w="2405" w:type="dxa"/>
            <w:vMerge/>
          </w:tcPr>
          <w:p w14:paraId="591EA8B4" w14:textId="77777777" w:rsidR="00AE19BC" w:rsidRPr="00AE19BC" w:rsidRDefault="00AE19BC"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083AE93F"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712BFEC" w14:textId="77777777" w:rsidR="00AE19BC" w:rsidRPr="00AE19BC" w:rsidRDefault="00AE19BC"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R.1.15 Euroopa Piiri- ja Rannikuvalve Ameti käsutusse antud seadmete arv</w:t>
            </w:r>
          </w:p>
        </w:tc>
        <w:tc>
          <w:tcPr>
            <w:tcW w:w="1275" w:type="dxa"/>
          </w:tcPr>
          <w:p w14:paraId="055996C2" w14:textId="77777777" w:rsidR="00AE19BC" w:rsidRPr="00AE19BC" w:rsidRDefault="00AE19BC"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58F931AB"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6AF358DE"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26</w:t>
            </w:r>
          </w:p>
        </w:tc>
        <w:tc>
          <w:tcPr>
            <w:tcW w:w="3827" w:type="dxa"/>
          </w:tcPr>
          <w:p w14:paraId="14A51E22" w14:textId="77777777" w:rsidR="00AE19BC" w:rsidRPr="00AE19BC" w:rsidRDefault="00AE19BC"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Iga sõiduki saatmine </w:t>
            </w:r>
            <w:proofErr w:type="spellStart"/>
            <w:r w:rsidRPr="00AE19BC">
              <w:rPr>
                <w:rFonts w:ascii="Times New Roman" w:eastAsia="Times New Roman" w:hAnsi="Times New Roman" w:cs="Times New Roman"/>
                <w:color w:val="000000" w:themeColor="text1"/>
                <w:sz w:val="24"/>
                <w:szCs w:val="24"/>
              </w:rPr>
              <w:t>Forntexi</w:t>
            </w:r>
            <w:proofErr w:type="spellEnd"/>
            <w:r w:rsidRPr="00AE19BC">
              <w:rPr>
                <w:rFonts w:ascii="Times New Roman" w:eastAsia="Times New Roman" w:hAnsi="Times New Roman" w:cs="Times New Roman"/>
                <w:color w:val="000000" w:themeColor="text1"/>
                <w:sz w:val="24"/>
                <w:szCs w:val="24"/>
              </w:rPr>
              <w:t xml:space="preserve"> missioonile raporteeritakse inventari numbri alusel ühe korra kogu rakenduskava ellu viimise jooksul aruandes, mille periood jääb esimesele missioonile saatmise aega. </w:t>
            </w:r>
          </w:p>
        </w:tc>
      </w:tr>
      <w:tr w:rsidR="00DE49B9" w:rsidRPr="00AE19BC" w14:paraId="6E81D819" w14:textId="77777777" w:rsidTr="005E6070">
        <w:trPr>
          <w:trHeight w:val="160"/>
        </w:trPr>
        <w:tc>
          <w:tcPr>
            <w:tcW w:w="2405" w:type="dxa"/>
            <w:vMerge w:val="restart"/>
          </w:tcPr>
          <w:p w14:paraId="15618EBD" w14:textId="77777777" w:rsidR="00DE49B9" w:rsidRPr="00AE19BC" w:rsidRDefault="00DE49B9"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bookmarkStart w:id="116" w:name="_Hlk177998026"/>
            <w:r w:rsidRPr="00AE19BC">
              <w:rPr>
                <w:rFonts w:ascii="Times New Roman" w:hAnsi="Times New Roman" w:cs="Times New Roman"/>
                <w:sz w:val="24"/>
                <w:szCs w:val="24"/>
              </w:rPr>
              <w:t>MAISMAAVARUSTUSE SOETAMINE JA PAIGALDAMINE PIIRILÕIKUDELE 4–6</w:t>
            </w:r>
          </w:p>
          <w:bookmarkEnd w:id="116"/>
          <w:p w14:paraId="5AADB29D" w14:textId="77777777" w:rsidR="00DE49B9" w:rsidRPr="00AE19BC" w:rsidRDefault="00DE49B9" w:rsidP="00AE19BC">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val="restart"/>
          </w:tcPr>
          <w:p w14:paraId="54AA1597" w14:textId="21CE5075" w:rsidR="00DE49B9" w:rsidRPr="00AE19BC" w:rsidRDefault="00DE49B9" w:rsidP="00AE19BC">
            <w:pPr>
              <w:spacing w:after="0" w:line="240" w:lineRule="auto"/>
              <w:ind w:left="0"/>
              <w:jc w:val="both"/>
              <w:rPr>
                <w:rFonts w:ascii="Times New Roman" w:eastAsia="Times New Roman" w:hAnsi="Times New Roman" w:cs="Times New Roman"/>
                <w:color w:val="000000" w:themeColor="text1"/>
                <w:sz w:val="24"/>
                <w:szCs w:val="24"/>
              </w:rPr>
            </w:pPr>
            <w:del w:id="117" w:author="Aivi Kuivonen" w:date="2025-09-16T10:54:00Z">
              <w:r w:rsidRPr="00AE19BC" w:rsidDel="00DE49B9">
                <w:rPr>
                  <w:rFonts w:ascii="Times New Roman" w:eastAsia="Times New Roman" w:hAnsi="Times New Roman" w:cs="Times New Roman"/>
                  <w:color w:val="000000" w:themeColor="text1"/>
                  <w:sz w:val="24"/>
                  <w:szCs w:val="24"/>
                </w:rPr>
                <w:delText>7 199 201,08</w:delText>
              </w:r>
            </w:del>
            <w:ins w:id="118" w:author="Aivi Kuivonen" w:date="2025-09-16T10:54:00Z">
              <w:r>
                <w:rPr>
                  <w:rFonts w:ascii="Times New Roman" w:eastAsia="Times New Roman" w:hAnsi="Times New Roman" w:cs="Times New Roman"/>
                  <w:color w:val="000000" w:themeColor="text1"/>
                  <w:sz w:val="24"/>
                  <w:szCs w:val="24"/>
                </w:rPr>
                <w:t xml:space="preserve"> 8 115 191,44</w:t>
              </w:r>
            </w:ins>
            <w:r w:rsidRPr="00AE19BC">
              <w:rPr>
                <w:rFonts w:ascii="Times New Roman" w:eastAsia="Times New Roman" w:hAnsi="Times New Roman" w:cs="Times New Roman"/>
                <w:color w:val="000000" w:themeColor="text1"/>
                <w:sz w:val="24"/>
                <w:szCs w:val="24"/>
              </w:rPr>
              <w:t xml:space="preserve">, sh kaudsed kulud 0,4% </w:t>
            </w:r>
          </w:p>
        </w:tc>
        <w:tc>
          <w:tcPr>
            <w:tcW w:w="3119" w:type="dxa"/>
          </w:tcPr>
          <w:p w14:paraId="1C0B128E" w14:textId="7C90F44A" w:rsidR="00DE49B9" w:rsidRPr="00AE19BC" w:rsidRDefault="00D203FC" w:rsidP="00D203FC">
            <w:pPr>
              <w:spacing w:after="0" w:line="240" w:lineRule="auto"/>
              <w:ind w:left="0"/>
              <w:rPr>
                <w:rFonts w:ascii="Times New Roman" w:eastAsia="Times New Roman" w:hAnsi="Times New Roman" w:cs="Times New Roman"/>
                <w:color w:val="000000" w:themeColor="text1"/>
                <w:sz w:val="24"/>
                <w:szCs w:val="24"/>
              </w:rPr>
            </w:pPr>
            <w:ins w:id="119" w:author="Aivi Kuivonen" w:date="2025-09-16T13:53:00Z">
              <w:r>
                <w:rPr>
                  <w:rFonts w:ascii="Times New Roman" w:eastAsia="Times New Roman" w:hAnsi="Times New Roman" w:cs="Times New Roman"/>
                  <w:color w:val="000000" w:themeColor="text1"/>
                  <w:sz w:val="24"/>
                  <w:szCs w:val="24"/>
                </w:rPr>
                <w:t xml:space="preserve">BMVI </w:t>
              </w:r>
            </w:ins>
            <w:r w:rsidR="00DE49B9" w:rsidRPr="00AE19BC">
              <w:rPr>
                <w:rFonts w:ascii="Times New Roman" w:eastAsia="Times New Roman" w:hAnsi="Times New Roman" w:cs="Times New Roman"/>
                <w:color w:val="000000" w:themeColor="text1"/>
                <w:sz w:val="24"/>
                <w:szCs w:val="24"/>
              </w:rPr>
              <w:t>O.1.1 Piiripunktide jaoks ostetud seadmete arv</w:t>
            </w:r>
          </w:p>
        </w:tc>
        <w:tc>
          <w:tcPr>
            <w:tcW w:w="1275" w:type="dxa"/>
          </w:tcPr>
          <w:p w14:paraId="6FD39D1C" w14:textId="77777777" w:rsidR="00DE49B9" w:rsidRPr="00AE19BC" w:rsidRDefault="00DE49B9" w:rsidP="00AE19BC">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243F3EF9" w14:textId="181793B3" w:rsidR="00DE49B9" w:rsidRPr="00AE19BC" w:rsidRDefault="00DE49B9"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20" w:author="Aivi Kuivonen" w:date="2025-09-16T10:54:00Z">
              <w:r w:rsidRPr="00AE19BC" w:rsidDel="00DE49B9">
                <w:rPr>
                  <w:rFonts w:ascii="Times New Roman" w:eastAsia="Times New Roman" w:hAnsi="Times New Roman" w:cs="Times New Roman"/>
                  <w:color w:val="000000" w:themeColor="text1"/>
                  <w:sz w:val="24"/>
                  <w:szCs w:val="24"/>
                </w:rPr>
                <w:delText>900</w:delText>
              </w:r>
            </w:del>
            <w:ins w:id="121" w:author="Aivi Kuivonen" w:date="2025-09-16T10:55:00Z">
              <w:r>
                <w:rPr>
                  <w:rFonts w:ascii="Times New Roman" w:eastAsia="Times New Roman" w:hAnsi="Times New Roman" w:cs="Times New Roman"/>
                  <w:color w:val="000000" w:themeColor="text1"/>
                  <w:sz w:val="24"/>
                  <w:szCs w:val="24"/>
                </w:rPr>
                <w:t xml:space="preserve"> 46</w:t>
              </w:r>
            </w:ins>
          </w:p>
        </w:tc>
        <w:tc>
          <w:tcPr>
            <w:tcW w:w="1276" w:type="dxa"/>
          </w:tcPr>
          <w:p w14:paraId="295F9D6A" w14:textId="13297A1E" w:rsidR="00DE49B9" w:rsidRPr="00AE19BC" w:rsidRDefault="00DE49B9" w:rsidP="00AE19BC">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del w:id="122" w:author="Aivi Kuivonen" w:date="2025-09-16T10:55:00Z">
              <w:r w:rsidRPr="00AE19BC" w:rsidDel="00DE49B9">
                <w:rPr>
                  <w:rFonts w:ascii="Times New Roman" w:eastAsia="Times New Roman" w:hAnsi="Times New Roman" w:cs="Times New Roman"/>
                  <w:bCs/>
                  <w:color w:val="000000" w:themeColor="text1"/>
                  <w:sz w:val="24"/>
                  <w:szCs w:val="24"/>
                </w:rPr>
                <w:delText>1000</w:delText>
              </w:r>
            </w:del>
            <w:ins w:id="123" w:author="Aivi Kuivonen" w:date="2025-09-16T10:55:00Z">
              <w:r>
                <w:rPr>
                  <w:rFonts w:ascii="Times New Roman" w:eastAsia="Times New Roman" w:hAnsi="Times New Roman" w:cs="Times New Roman"/>
                  <w:bCs/>
                  <w:color w:val="000000" w:themeColor="text1"/>
                  <w:sz w:val="24"/>
                  <w:szCs w:val="24"/>
                </w:rPr>
                <w:t xml:space="preserve"> 86</w:t>
              </w:r>
            </w:ins>
          </w:p>
        </w:tc>
        <w:tc>
          <w:tcPr>
            <w:tcW w:w="3827" w:type="dxa"/>
          </w:tcPr>
          <w:p w14:paraId="5426C5DF" w14:textId="77777777" w:rsidR="00DE49B9" w:rsidRPr="00AE19BC" w:rsidRDefault="00DE49B9" w:rsidP="00AE19BC">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Välispiirile ja piiripunktidesse soetatud (ostetud ja renditud) seadmed, sh e-väravad. Siin ei raporteerita maa-, mere- ja õhutranspordi vahendeid.</w:t>
            </w:r>
            <w:r w:rsidRPr="00AE19BC">
              <w:t xml:space="preserve"> </w:t>
            </w:r>
            <w:r w:rsidRPr="00AE19BC">
              <w:rPr>
                <w:rFonts w:ascii="Times New Roman" w:eastAsia="Times New Roman" w:hAnsi="Times New Roman" w:cs="Times New Roman"/>
                <w:color w:val="000000" w:themeColor="text1"/>
                <w:sz w:val="24"/>
                <w:szCs w:val="24"/>
              </w:rPr>
              <w:t xml:space="preserve">Toetuse saaja peab aruandele lisama dokumendi, milles on toodud raporteeritud seadmete inventarinumbrid.  </w:t>
            </w:r>
          </w:p>
        </w:tc>
      </w:tr>
      <w:tr w:rsidR="00DE49B9" w:rsidRPr="00AE19BC" w14:paraId="16C21166" w14:textId="77777777" w:rsidTr="005E6070">
        <w:trPr>
          <w:trHeight w:val="160"/>
          <w:ins w:id="124" w:author="Aivi Kuivonen" w:date="2025-09-16T10:55:00Z"/>
        </w:trPr>
        <w:tc>
          <w:tcPr>
            <w:tcW w:w="2405" w:type="dxa"/>
            <w:vMerge/>
          </w:tcPr>
          <w:p w14:paraId="05FEFA71" w14:textId="77777777" w:rsidR="00DE49B9" w:rsidRPr="00AE19BC" w:rsidRDefault="00DE49B9" w:rsidP="00AE19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ins w:id="125" w:author="Aivi Kuivonen" w:date="2025-09-16T10:55:00Z"/>
                <w:rFonts w:ascii="Times New Roman" w:hAnsi="Times New Roman" w:cs="Times New Roman"/>
                <w:sz w:val="24"/>
                <w:szCs w:val="24"/>
              </w:rPr>
            </w:pPr>
          </w:p>
        </w:tc>
        <w:tc>
          <w:tcPr>
            <w:tcW w:w="1843" w:type="dxa"/>
            <w:vMerge/>
          </w:tcPr>
          <w:p w14:paraId="21DA70A2" w14:textId="77777777" w:rsidR="00DE49B9" w:rsidRPr="00AE19BC" w:rsidDel="00DE49B9" w:rsidRDefault="00DE49B9" w:rsidP="00AE19BC">
            <w:pPr>
              <w:spacing w:after="0" w:line="240" w:lineRule="auto"/>
              <w:ind w:left="0"/>
              <w:jc w:val="both"/>
              <w:rPr>
                <w:ins w:id="126" w:author="Aivi Kuivonen" w:date="2025-09-16T10:55:00Z"/>
                <w:rFonts w:ascii="Times New Roman" w:eastAsia="Times New Roman" w:hAnsi="Times New Roman" w:cs="Times New Roman"/>
                <w:color w:val="000000" w:themeColor="text1"/>
                <w:sz w:val="24"/>
                <w:szCs w:val="24"/>
              </w:rPr>
            </w:pPr>
          </w:p>
        </w:tc>
        <w:tc>
          <w:tcPr>
            <w:tcW w:w="3119" w:type="dxa"/>
          </w:tcPr>
          <w:p w14:paraId="541FB770" w14:textId="02A127A6" w:rsidR="00DE49B9" w:rsidRPr="00AE19BC" w:rsidRDefault="00D203FC" w:rsidP="00D203FC">
            <w:pPr>
              <w:spacing w:after="0" w:line="240" w:lineRule="auto"/>
              <w:ind w:left="0"/>
              <w:rPr>
                <w:ins w:id="127" w:author="Aivi Kuivonen" w:date="2025-09-16T10:55:00Z"/>
                <w:rFonts w:ascii="Times New Roman" w:eastAsia="Times New Roman" w:hAnsi="Times New Roman" w:cs="Times New Roman"/>
                <w:color w:val="000000" w:themeColor="text1"/>
                <w:sz w:val="24"/>
                <w:szCs w:val="24"/>
              </w:rPr>
            </w:pPr>
            <w:ins w:id="128" w:author="Aivi Kuivonen" w:date="2025-09-16T13:53:00Z">
              <w:r>
                <w:rPr>
                  <w:rFonts w:ascii="Times New Roman" w:eastAsia="Times New Roman" w:hAnsi="Times New Roman" w:cs="Times New Roman"/>
                  <w:color w:val="000000" w:themeColor="text1"/>
                  <w:sz w:val="24"/>
                  <w:szCs w:val="24"/>
                </w:rPr>
                <w:t xml:space="preserve">BMVI R.1.18 </w:t>
              </w:r>
            </w:ins>
            <w:ins w:id="129" w:author="Aivi Kuivonen" w:date="2025-09-16T10:56:00Z">
              <w:r w:rsidR="00DE49B9" w:rsidRPr="00DE49B9">
                <w:rPr>
                  <w:rFonts w:ascii="Times New Roman" w:eastAsia="Times New Roman" w:hAnsi="Times New Roman" w:cs="Times New Roman"/>
                  <w:color w:val="000000" w:themeColor="text1"/>
                  <w:sz w:val="24"/>
                  <w:szCs w:val="24"/>
                </w:rPr>
                <w:t>Piirihalduse valdkonnas läbi viidud Schengeni hindamiste ja haavatavuse hindamiste tulemusel esitatud soovituste arv, mida on arvesse võetud</w:t>
              </w:r>
            </w:ins>
          </w:p>
        </w:tc>
        <w:tc>
          <w:tcPr>
            <w:tcW w:w="1275" w:type="dxa"/>
          </w:tcPr>
          <w:p w14:paraId="5FCD338E" w14:textId="302BF544" w:rsidR="00DE49B9" w:rsidRPr="00AE19BC" w:rsidRDefault="00DE49B9" w:rsidP="00AE19BC">
            <w:pPr>
              <w:spacing w:after="0" w:line="240" w:lineRule="auto"/>
              <w:ind w:left="0"/>
              <w:jc w:val="both"/>
              <w:rPr>
                <w:ins w:id="130" w:author="Aivi Kuivonen" w:date="2025-09-16T10:55:00Z"/>
                <w:rFonts w:ascii="Times New Roman" w:eastAsia="Times New Roman" w:hAnsi="Times New Roman" w:cs="Times New Roman"/>
                <w:color w:val="000000" w:themeColor="text1"/>
                <w:sz w:val="24"/>
                <w:szCs w:val="24"/>
              </w:rPr>
            </w:pPr>
            <w:ins w:id="131" w:author="Aivi Kuivonen" w:date="2025-09-16T10:56:00Z">
              <w:r>
                <w:rPr>
                  <w:rFonts w:ascii="Times New Roman" w:eastAsia="Times New Roman" w:hAnsi="Times New Roman" w:cs="Times New Roman"/>
                  <w:color w:val="000000" w:themeColor="text1"/>
                  <w:sz w:val="24"/>
                  <w:szCs w:val="24"/>
                </w:rPr>
                <w:t>arv</w:t>
              </w:r>
            </w:ins>
          </w:p>
        </w:tc>
        <w:tc>
          <w:tcPr>
            <w:tcW w:w="1276" w:type="dxa"/>
          </w:tcPr>
          <w:p w14:paraId="5E3FAFB1" w14:textId="287F90BA" w:rsidR="00DE49B9" w:rsidRPr="00AE19BC" w:rsidDel="00DE49B9" w:rsidRDefault="00DE49B9" w:rsidP="00AE19BC">
            <w:pPr>
              <w:autoSpaceDE w:val="0"/>
              <w:autoSpaceDN w:val="0"/>
              <w:adjustRightInd w:val="0"/>
              <w:spacing w:after="0" w:line="240" w:lineRule="auto"/>
              <w:ind w:left="0"/>
              <w:jc w:val="both"/>
              <w:rPr>
                <w:ins w:id="132" w:author="Aivi Kuivonen" w:date="2025-09-16T10:55:00Z"/>
                <w:rFonts w:ascii="Times New Roman" w:eastAsia="Times New Roman" w:hAnsi="Times New Roman" w:cs="Times New Roman"/>
                <w:color w:val="000000" w:themeColor="text1"/>
                <w:sz w:val="24"/>
                <w:szCs w:val="24"/>
              </w:rPr>
            </w:pPr>
            <w:ins w:id="133" w:author="Aivi Kuivonen" w:date="2025-09-16T10:56:00Z">
              <w:r>
                <w:rPr>
                  <w:rFonts w:ascii="Times New Roman" w:eastAsia="Times New Roman" w:hAnsi="Times New Roman" w:cs="Times New Roman"/>
                  <w:color w:val="000000" w:themeColor="text1"/>
                  <w:sz w:val="24"/>
                  <w:szCs w:val="24"/>
                </w:rPr>
                <w:t>0</w:t>
              </w:r>
            </w:ins>
          </w:p>
        </w:tc>
        <w:tc>
          <w:tcPr>
            <w:tcW w:w="1276" w:type="dxa"/>
          </w:tcPr>
          <w:p w14:paraId="4C4402B9" w14:textId="7C45F7CA" w:rsidR="00DE49B9" w:rsidRPr="00AE19BC" w:rsidDel="00DE49B9" w:rsidRDefault="00DE49B9" w:rsidP="00AE19BC">
            <w:pPr>
              <w:autoSpaceDE w:val="0"/>
              <w:autoSpaceDN w:val="0"/>
              <w:adjustRightInd w:val="0"/>
              <w:spacing w:after="0" w:line="240" w:lineRule="auto"/>
              <w:ind w:left="0"/>
              <w:jc w:val="both"/>
              <w:rPr>
                <w:ins w:id="134" w:author="Aivi Kuivonen" w:date="2025-09-16T10:55:00Z"/>
                <w:rFonts w:ascii="Times New Roman" w:eastAsia="Times New Roman" w:hAnsi="Times New Roman" w:cs="Times New Roman"/>
                <w:bCs/>
                <w:color w:val="000000" w:themeColor="text1"/>
                <w:sz w:val="24"/>
                <w:szCs w:val="24"/>
              </w:rPr>
            </w:pPr>
            <w:ins w:id="135" w:author="Aivi Kuivonen" w:date="2025-09-16T10:55:00Z">
              <w:r>
                <w:rPr>
                  <w:rFonts w:ascii="Times New Roman" w:eastAsia="Times New Roman" w:hAnsi="Times New Roman" w:cs="Times New Roman"/>
                  <w:bCs/>
                  <w:color w:val="000000" w:themeColor="text1"/>
                  <w:sz w:val="24"/>
                  <w:szCs w:val="24"/>
                </w:rPr>
                <w:t>1</w:t>
              </w:r>
            </w:ins>
          </w:p>
        </w:tc>
        <w:tc>
          <w:tcPr>
            <w:tcW w:w="3827" w:type="dxa"/>
          </w:tcPr>
          <w:p w14:paraId="682962D9" w14:textId="48BBEA61" w:rsidR="00DE49B9" w:rsidRPr="00AE19BC" w:rsidRDefault="00DE49B9" w:rsidP="00AE19BC">
            <w:pPr>
              <w:autoSpaceDE w:val="0"/>
              <w:autoSpaceDN w:val="0"/>
              <w:adjustRightInd w:val="0"/>
              <w:spacing w:after="0" w:line="240" w:lineRule="auto"/>
              <w:ind w:left="0"/>
              <w:jc w:val="both"/>
              <w:rPr>
                <w:ins w:id="136" w:author="Aivi Kuivonen" w:date="2025-09-16T10:55:00Z"/>
                <w:rFonts w:ascii="Times New Roman" w:eastAsia="Times New Roman" w:hAnsi="Times New Roman" w:cs="Times New Roman"/>
                <w:color w:val="000000" w:themeColor="text1"/>
                <w:sz w:val="24"/>
                <w:szCs w:val="24"/>
              </w:rPr>
            </w:pPr>
            <w:ins w:id="137" w:author="Aivi Kuivonen" w:date="2025-09-16T10:56:00Z">
              <w:r>
                <w:rPr>
                  <w:rFonts w:ascii="Times New Roman" w:eastAsia="Times New Roman" w:hAnsi="Times New Roman" w:cs="Times New Roman"/>
                  <w:color w:val="000000" w:themeColor="text1"/>
                  <w:sz w:val="24"/>
                  <w:szCs w:val="24"/>
                </w:rPr>
                <w:t>Aruandes välja tuua soovituse number.</w:t>
              </w:r>
            </w:ins>
            <w:ins w:id="138" w:author="Aivi Kuivonen" w:date="2025-09-16T10:57:00Z">
              <w:r>
                <w:rPr>
                  <w:rFonts w:ascii="Times New Roman" w:eastAsia="Times New Roman" w:hAnsi="Times New Roman" w:cs="Times New Roman"/>
                  <w:color w:val="000000" w:themeColor="text1"/>
                  <w:sz w:val="24"/>
                  <w:szCs w:val="24"/>
                </w:rPr>
                <w:t xml:space="preserve"> Soovitust raporteeritakse üks kord projekti jooksul.</w:t>
              </w:r>
            </w:ins>
          </w:p>
        </w:tc>
      </w:tr>
      <w:tr w:rsidR="00DE49B9" w:rsidRPr="00AE19BC" w14:paraId="0C1D2663" w14:textId="77777777" w:rsidTr="005E6070">
        <w:trPr>
          <w:trHeight w:val="160"/>
        </w:trPr>
        <w:tc>
          <w:tcPr>
            <w:tcW w:w="2405" w:type="dxa"/>
            <w:vMerge w:val="restart"/>
          </w:tcPr>
          <w:p w14:paraId="064C19FE" w14:textId="23D3CBA3" w:rsidR="00DE49B9" w:rsidRPr="00AE19BC" w:rsidRDefault="00DE49B9" w:rsidP="00DE49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bookmarkStart w:id="139" w:name="_Hlk161507821"/>
            <w:r w:rsidRPr="00AE19BC">
              <w:rPr>
                <w:rFonts w:ascii="Times New Roman" w:hAnsi="Times New Roman" w:cs="Times New Roman"/>
                <w:sz w:val="24"/>
                <w:szCs w:val="24"/>
              </w:rPr>
              <w:t xml:space="preserve">MAISMAAVARUSTUSE SOETAMINE JA PAIGALDAMINE </w:t>
            </w:r>
            <w:r w:rsidRPr="00AE19BC">
              <w:rPr>
                <w:rFonts w:ascii="Times New Roman" w:hAnsi="Times New Roman" w:cs="Times New Roman"/>
                <w:sz w:val="24"/>
                <w:szCs w:val="24"/>
              </w:rPr>
              <w:lastRenderedPageBreak/>
              <w:t>PIIRILÕIKUDELE 1–3, 7 JA 8</w:t>
            </w:r>
          </w:p>
          <w:bookmarkEnd w:id="139"/>
          <w:p w14:paraId="308DCFC2" w14:textId="77777777"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tcPr>
          <w:p w14:paraId="4B681EF1" w14:textId="236B3982"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bookmarkStart w:id="140" w:name="_Hlk161507882"/>
            <w:del w:id="141" w:author="Aivi Kuivonen" w:date="2025-09-16T10:57:00Z">
              <w:r w:rsidRPr="00AE19BC" w:rsidDel="00DE49B9">
                <w:rPr>
                  <w:rFonts w:ascii="Times New Roman" w:eastAsia="Times New Roman" w:hAnsi="Times New Roman" w:cs="Times New Roman"/>
                  <w:color w:val="000000" w:themeColor="text1"/>
                  <w:sz w:val="24"/>
                  <w:szCs w:val="24"/>
                </w:rPr>
                <w:lastRenderedPageBreak/>
                <w:delText>8</w:delText>
              </w:r>
              <w:r w:rsidDel="00DE49B9">
                <w:rPr>
                  <w:rFonts w:ascii="Times New Roman" w:eastAsia="Times New Roman" w:hAnsi="Times New Roman" w:cs="Times New Roman"/>
                  <w:color w:val="000000" w:themeColor="text1"/>
                  <w:sz w:val="24"/>
                  <w:szCs w:val="24"/>
                </w:rPr>
                <w:delText> 668 961,70</w:delText>
              </w:r>
            </w:del>
            <w:ins w:id="142" w:author="Aivi Kuivonen" w:date="2025-09-16T10:58:00Z">
              <w:r>
                <w:rPr>
                  <w:rFonts w:ascii="Times New Roman" w:eastAsia="Times New Roman" w:hAnsi="Times New Roman" w:cs="Times New Roman"/>
                  <w:color w:val="000000" w:themeColor="text1"/>
                  <w:sz w:val="24"/>
                  <w:szCs w:val="24"/>
                </w:rPr>
                <w:t xml:space="preserve"> 9 163 176,68</w:t>
              </w:r>
            </w:ins>
            <w:r w:rsidRPr="00AE19BC">
              <w:rPr>
                <w:rFonts w:ascii="Times New Roman" w:eastAsia="Times New Roman" w:hAnsi="Times New Roman" w:cs="Times New Roman"/>
                <w:color w:val="000000" w:themeColor="text1"/>
                <w:sz w:val="24"/>
                <w:szCs w:val="24"/>
              </w:rPr>
              <w:t>, sh kaudsed kulud 0,4%</w:t>
            </w:r>
            <w:bookmarkEnd w:id="140"/>
          </w:p>
        </w:tc>
        <w:tc>
          <w:tcPr>
            <w:tcW w:w="3119" w:type="dxa"/>
          </w:tcPr>
          <w:p w14:paraId="7477D8BE" w14:textId="04EE1ABC" w:rsidR="00DE49B9" w:rsidRPr="00AE19BC" w:rsidRDefault="00D203FC" w:rsidP="00D203FC">
            <w:pPr>
              <w:spacing w:after="0" w:line="240" w:lineRule="auto"/>
              <w:ind w:left="0"/>
              <w:rPr>
                <w:rFonts w:ascii="Times New Roman" w:eastAsia="Times New Roman" w:hAnsi="Times New Roman" w:cs="Times New Roman"/>
                <w:color w:val="000000" w:themeColor="text1"/>
                <w:sz w:val="24"/>
                <w:szCs w:val="24"/>
              </w:rPr>
            </w:pPr>
            <w:bookmarkStart w:id="143" w:name="_Hlk177999618"/>
            <w:ins w:id="144" w:author="Aivi Kuivonen" w:date="2025-09-16T13:53:00Z">
              <w:r>
                <w:rPr>
                  <w:rFonts w:ascii="Times New Roman" w:eastAsia="Times New Roman" w:hAnsi="Times New Roman" w:cs="Times New Roman"/>
                  <w:color w:val="000000" w:themeColor="text1"/>
                  <w:sz w:val="24"/>
                  <w:szCs w:val="24"/>
                </w:rPr>
                <w:t xml:space="preserve">BMVI </w:t>
              </w:r>
            </w:ins>
            <w:r w:rsidR="00DE49B9" w:rsidRPr="00AE19BC">
              <w:rPr>
                <w:rFonts w:ascii="Times New Roman" w:eastAsia="Times New Roman" w:hAnsi="Times New Roman" w:cs="Times New Roman"/>
                <w:color w:val="000000" w:themeColor="text1"/>
                <w:sz w:val="24"/>
                <w:szCs w:val="24"/>
              </w:rPr>
              <w:t>O.1.1 Piiripunktide jaoks ostetud seadmete arv</w:t>
            </w:r>
            <w:bookmarkEnd w:id="143"/>
          </w:p>
        </w:tc>
        <w:tc>
          <w:tcPr>
            <w:tcW w:w="1275" w:type="dxa"/>
          </w:tcPr>
          <w:p w14:paraId="34C2DF05"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32F28F2B" w14:textId="0CDA5849"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ins w:id="145" w:author="Aivi Kuivonen" w:date="2025-09-16T10:58:00Z">
              <w:r>
                <w:rPr>
                  <w:rFonts w:ascii="Times New Roman" w:eastAsia="Times New Roman" w:hAnsi="Times New Roman" w:cs="Times New Roman"/>
                  <w:color w:val="000000" w:themeColor="text1"/>
                  <w:sz w:val="24"/>
                  <w:szCs w:val="24"/>
                </w:rPr>
                <w:t>54</w:t>
              </w:r>
            </w:ins>
            <w:del w:id="146" w:author="Aivi Kuivonen" w:date="2025-09-16T10:58:00Z">
              <w:r w:rsidRPr="00AE19BC" w:rsidDel="00DE49B9">
                <w:rPr>
                  <w:rFonts w:ascii="Times New Roman" w:eastAsia="Times New Roman" w:hAnsi="Times New Roman" w:cs="Times New Roman"/>
                  <w:color w:val="000000" w:themeColor="text1"/>
                  <w:sz w:val="24"/>
                  <w:szCs w:val="24"/>
                </w:rPr>
                <w:delText>100</w:delText>
              </w:r>
            </w:del>
          </w:p>
        </w:tc>
        <w:tc>
          <w:tcPr>
            <w:tcW w:w="1276" w:type="dxa"/>
          </w:tcPr>
          <w:p w14:paraId="1E6B41FC" w14:textId="611F0E61"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ins w:id="147" w:author="Aivi Kuivonen" w:date="2025-09-16T10:58:00Z">
              <w:r>
                <w:rPr>
                  <w:rFonts w:ascii="Times New Roman" w:eastAsia="Times New Roman" w:hAnsi="Times New Roman" w:cs="Times New Roman"/>
                  <w:bCs/>
                  <w:color w:val="000000" w:themeColor="text1"/>
                  <w:sz w:val="24"/>
                  <w:szCs w:val="24"/>
                </w:rPr>
                <w:t>155</w:t>
              </w:r>
            </w:ins>
            <w:del w:id="148" w:author="Aivi Kuivonen" w:date="2025-09-16T10:58:00Z">
              <w:r w:rsidRPr="00AE19BC" w:rsidDel="00DE49B9">
                <w:rPr>
                  <w:rFonts w:ascii="Times New Roman" w:eastAsia="Times New Roman" w:hAnsi="Times New Roman" w:cs="Times New Roman"/>
                  <w:bCs/>
                  <w:color w:val="000000" w:themeColor="text1"/>
                  <w:sz w:val="24"/>
                  <w:szCs w:val="24"/>
                </w:rPr>
                <w:delText>2000</w:delText>
              </w:r>
            </w:del>
          </w:p>
        </w:tc>
        <w:tc>
          <w:tcPr>
            <w:tcW w:w="3827" w:type="dxa"/>
          </w:tcPr>
          <w:p w14:paraId="13CF2077"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Välispiirile ja piiripunktidesse soetatud (ostetud ja renditud) seadmed, sh e-väravad. Siin ei raporteerita maa-, mere- ja õhutranspordi vahendeid.</w:t>
            </w:r>
            <w:r w:rsidRPr="00AE19BC">
              <w:t xml:space="preserve"> </w:t>
            </w:r>
            <w:r w:rsidRPr="00AE19BC">
              <w:rPr>
                <w:rFonts w:ascii="Times New Roman" w:eastAsia="Times New Roman" w:hAnsi="Times New Roman" w:cs="Times New Roman"/>
                <w:color w:val="000000" w:themeColor="text1"/>
                <w:sz w:val="24"/>
                <w:szCs w:val="24"/>
              </w:rPr>
              <w:t xml:space="preserve">Toetuse </w:t>
            </w:r>
            <w:r w:rsidRPr="00AE19BC">
              <w:rPr>
                <w:rFonts w:ascii="Times New Roman" w:eastAsia="Times New Roman" w:hAnsi="Times New Roman" w:cs="Times New Roman"/>
                <w:color w:val="000000" w:themeColor="text1"/>
                <w:sz w:val="24"/>
                <w:szCs w:val="24"/>
              </w:rPr>
              <w:lastRenderedPageBreak/>
              <w:t xml:space="preserve">saaja peab aruandele lisama dokumendi, milles on toodud raporteeritud seadmete inventarinumbrid.  </w:t>
            </w:r>
          </w:p>
        </w:tc>
      </w:tr>
      <w:tr w:rsidR="00DE49B9" w:rsidRPr="00AE19BC" w14:paraId="1F182774" w14:textId="77777777" w:rsidTr="005E6070">
        <w:trPr>
          <w:trHeight w:val="160"/>
          <w:ins w:id="149" w:author="Aivi Kuivonen" w:date="2025-09-16T10:59:00Z"/>
        </w:trPr>
        <w:tc>
          <w:tcPr>
            <w:tcW w:w="2405" w:type="dxa"/>
            <w:vMerge/>
          </w:tcPr>
          <w:p w14:paraId="2676339F" w14:textId="77777777" w:rsidR="00DE49B9" w:rsidRPr="00AE19BC" w:rsidRDefault="00DE49B9" w:rsidP="00DE49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ins w:id="150" w:author="Aivi Kuivonen" w:date="2025-09-16T10:59:00Z"/>
                <w:rFonts w:ascii="Times New Roman" w:hAnsi="Times New Roman" w:cs="Times New Roman"/>
                <w:sz w:val="24"/>
                <w:szCs w:val="24"/>
              </w:rPr>
            </w:pPr>
          </w:p>
        </w:tc>
        <w:tc>
          <w:tcPr>
            <w:tcW w:w="1843" w:type="dxa"/>
          </w:tcPr>
          <w:p w14:paraId="1FA72338" w14:textId="77777777" w:rsidR="00DE49B9" w:rsidRPr="00AE19BC" w:rsidDel="00DE49B9" w:rsidRDefault="00DE49B9" w:rsidP="00DE49B9">
            <w:pPr>
              <w:spacing w:after="0" w:line="240" w:lineRule="auto"/>
              <w:ind w:left="0"/>
              <w:jc w:val="both"/>
              <w:rPr>
                <w:ins w:id="151" w:author="Aivi Kuivonen" w:date="2025-09-16T10:59:00Z"/>
                <w:rFonts w:ascii="Times New Roman" w:eastAsia="Times New Roman" w:hAnsi="Times New Roman" w:cs="Times New Roman"/>
                <w:color w:val="000000" w:themeColor="text1"/>
                <w:sz w:val="24"/>
                <w:szCs w:val="24"/>
              </w:rPr>
            </w:pPr>
          </w:p>
        </w:tc>
        <w:tc>
          <w:tcPr>
            <w:tcW w:w="3119" w:type="dxa"/>
          </w:tcPr>
          <w:p w14:paraId="69FEE79E" w14:textId="60667210" w:rsidR="00DE49B9" w:rsidRPr="00AE19BC" w:rsidRDefault="00D203FC" w:rsidP="00D203FC">
            <w:pPr>
              <w:spacing w:after="0" w:line="240" w:lineRule="auto"/>
              <w:ind w:left="0"/>
              <w:rPr>
                <w:ins w:id="152" w:author="Aivi Kuivonen" w:date="2025-09-16T10:59:00Z"/>
                <w:rFonts w:ascii="Times New Roman" w:eastAsia="Times New Roman" w:hAnsi="Times New Roman" w:cs="Times New Roman"/>
                <w:color w:val="000000" w:themeColor="text1"/>
                <w:sz w:val="24"/>
                <w:szCs w:val="24"/>
              </w:rPr>
            </w:pPr>
            <w:ins w:id="153" w:author="Aivi Kuivonen" w:date="2025-09-16T13:54:00Z">
              <w:r>
                <w:rPr>
                  <w:rFonts w:ascii="Times New Roman" w:eastAsia="Times New Roman" w:hAnsi="Times New Roman" w:cs="Times New Roman"/>
                  <w:color w:val="000000" w:themeColor="text1"/>
                  <w:sz w:val="24"/>
                  <w:szCs w:val="24"/>
                </w:rPr>
                <w:t xml:space="preserve">BMVI R.1.18 </w:t>
              </w:r>
            </w:ins>
            <w:ins w:id="154" w:author="Aivi Kuivonen" w:date="2025-09-16T10:59:00Z">
              <w:r w:rsidR="00DE49B9" w:rsidRPr="00DE49B9">
                <w:rPr>
                  <w:rFonts w:ascii="Times New Roman" w:eastAsia="Times New Roman" w:hAnsi="Times New Roman" w:cs="Times New Roman"/>
                  <w:color w:val="000000" w:themeColor="text1"/>
                  <w:sz w:val="24"/>
                  <w:szCs w:val="24"/>
                </w:rPr>
                <w:t>Piirihalduse valdkonnas läbi viidud Schengeni hindamiste ja haavatavuse hindamiste tulemusel esitatud soovituste arv, mida on arvesse võetud</w:t>
              </w:r>
            </w:ins>
          </w:p>
        </w:tc>
        <w:tc>
          <w:tcPr>
            <w:tcW w:w="1275" w:type="dxa"/>
          </w:tcPr>
          <w:p w14:paraId="73089527" w14:textId="2FD2E5BB" w:rsidR="00DE49B9" w:rsidRPr="00AE19BC" w:rsidRDefault="00DE49B9" w:rsidP="00DE49B9">
            <w:pPr>
              <w:spacing w:after="0" w:line="240" w:lineRule="auto"/>
              <w:ind w:left="0"/>
              <w:jc w:val="both"/>
              <w:rPr>
                <w:ins w:id="155" w:author="Aivi Kuivonen" w:date="2025-09-16T10:59:00Z"/>
                <w:rFonts w:ascii="Times New Roman" w:eastAsia="Times New Roman" w:hAnsi="Times New Roman" w:cs="Times New Roman"/>
                <w:color w:val="000000" w:themeColor="text1"/>
                <w:sz w:val="24"/>
                <w:szCs w:val="24"/>
              </w:rPr>
            </w:pPr>
            <w:ins w:id="156" w:author="Aivi Kuivonen" w:date="2025-09-16T10:59:00Z">
              <w:r>
                <w:rPr>
                  <w:rFonts w:ascii="Times New Roman" w:eastAsia="Times New Roman" w:hAnsi="Times New Roman" w:cs="Times New Roman"/>
                  <w:color w:val="000000" w:themeColor="text1"/>
                  <w:sz w:val="24"/>
                  <w:szCs w:val="24"/>
                </w:rPr>
                <w:t>arv</w:t>
              </w:r>
            </w:ins>
          </w:p>
        </w:tc>
        <w:tc>
          <w:tcPr>
            <w:tcW w:w="1276" w:type="dxa"/>
          </w:tcPr>
          <w:p w14:paraId="2B4EE391" w14:textId="0BA569B9" w:rsidR="00DE49B9" w:rsidRDefault="00DE49B9" w:rsidP="00DE49B9">
            <w:pPr>
              <w:autoSpaceDE w:val="0"/>
              <w:autoSpaceDN w:val="0"/>
              <w:adjustRightInd w:val="0"/>
              <w:spacing w:after="0" w:line="240" w:lineRule="auto"/>
              <w:ind w:left="0"/>
              <w:jc w:val="both"/>
              <w:rPr>
                <w:ins w:id="157" w:author="Aivi Kuivonen" w:date="2025-09-16T10:59:00Z"/>
                <w:rFonts w:ascii="Times New Roman" w:eastAsia="Times New Roman" w:hAnsi="Times New Roman" w:cs="Times New Roman"/>
                <w:color w:val="000000" w:themeColor="text1"/>
                <w:sz w:val="24"/>
                <w:szCs w:val="24"/>
              </w:rPr>
            </w:pPr>
            <w:ins w:id="158" w:author="Aivi Kuivonen" w:date="2025-09-16T10:59:00Z">
              <w:r>
                <w:rPr>
                  <w:rFonts w:ascii="Times New Roman" w:eastAsia="Times New Roman" w:hAnsi="Times New Roman" w:cs="Times New Roman"/>
                  <w:color w:val="000000" w:themeColor="text1"/>
                  <w:sz w:val="24"/>
                  <w:szCs w:val="24"/>
                </w:rPr>
                <w:t>0</w:t>
              </w:r>
            </w:ins>
          </w:p>
        </w:tc>
        <w:tc>
          <w:tcPr>
            <w:tcW w:w="1276" w:type="dxa"/>
          </w:tcPr>
          <w:p w14:paraId="0C7D08D2" w14:textId="280FF473" w:rsidR="00DE49B9" w:rsidRDefault="00DE49B9" w:rsidP="00DE49B9">
            <w:pPr>
              <w:autoSpaceDE w:val="0"/>
              <w:autoSpaceDN w:val="0"/>
              <w:adjustRightInd w:val="0"/>
              <w:spacing w:after="0" w:line="240" w:lineRule="auto"/>
              <w:ind w:left="0"/>
              <w:jc w:val="both"/>
              <w:rPr>
                <w:ins w:id="159" w:author="Aivi Kuivonen" w:date="2025-09-16T10:59:00Z"/>
                <w:rFonts w:ascii="Times New Roman" w:eastAsia="Times New Roman" w:hAnsi="Times New Roman" w:cs="Times New Roman"/>
                <w:bCs/>
                <w:color w:val="000000" w:themeColor="text1"/>
                <w:sz w:val="24"/>
                <w:szCs w:val="24"/>
              </w:rPr>
            </w:pPr>
            <w:ins w:id="160" w:author="Aivi Kuivonen" w:date="2025-09-16T10:59:00Z">
              <w:r>
                <w:rPr>
                  <w:rFonts w:ascii="Times New Roman" w:eastAsia="Times New Roman" w:hAnsi="Times New Roman" w:cs="Times New Roman"/>
                  <w:bCs/>
                  <w:color w:val="000000" w:themeColor="text1"/>
                  <w:sz w:val="24"/>
                  <w:szCs w:val="24"/>
                </w:rPr>
                <w:t>1</w:t>
              </w:r>
            </w:ins>
          </w:p>
        </w:tc>
        <w:tc>
          <w:tcPr>
            <w:tcW w:w="3827" w:type="dxa"/>
          </w:tcPr>
          <w:p w14:paraId="33C81D48" w14:textId="1E49D5E0" w:rsidR="00DE49B9" w:rsidRPr="00AE19BC" w:rsidRDefault="00DE49B9" w:rsidP="00DE49B9">
            <w:pPr>
              <w:autoSpaceDE w:val="0"/>
              <w:autoSpaceDN w:val="0"/>
              <w:adjustRightInd w:val="0"/>
              <w:spacing w:after="0" w:line="240" w:lineRule="auto"/>
              <w:ind w:left="0"/>
              <w:jc w:val="both"/>
              <w:rPr>
                <w:ins w:id="161" w:author="Aivi Kuivonen" w:date="2025-09-16T10:59:00Z"/>
                <w:rFonts w:ascii="Times New Roman" w:eastAsia="Times New Roman" w:hAnsi="Times New Roman" w:cs="Times New Roman"/>
                <w:color w:val="000000" w:themeColor="text1"/>
                <w:sz w:val="24"/>
                <w:szCs w:val="24"/>
              </w:rPr>
            </w:pPr>
            <w:ins w:id="162" w:author="Aivi Kuivonen" w:date="2025-09-16T10:59:00Z">
              <w:r>
                <w:rPr>
                  <w:rFonts w:ascii="Times New Roman" w:eastAsia="Times New Roman" w:hAnsi="Times New Roman" w:cs="Times New Roman"/>
                  <w:color w:val="000000" w:themeColor="text1"/>
                  <w:sz w:val="24"/>
                  <w:szCs w:val="24"/>
                </w:rPr>
                <w:t>Aruandes välja tuua soovituse number. Soovitust raporteeritakse üks kord projekti jooksul.</w:t>
              </w:r>
            </w:ins>
          </w:p>
        </w:tc>
      </w:tr>
      <w:tr w:rsidR="00DE49B9" w:rsidRPr="00AE19BC" w14:paraId="033E71D7" w14:textId="77777777" w:rsidTr="005E6070">
        <w:trPr>
          <w:trHeight w:val="160"/>
        </w:trPr>
        <w:tc>
          <w:tcPr>
            <w:tcW w:w="2405" w:type="dxa"/>
          </w:tcPr>
          <w:p w14:paraId="55565D6F" w14:textId="02313598"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bookmarkStart w:id="163" w:name="_Hlk161507978"/>
            <w:r w:rsidRPr="00AE19BC">
              <w:rPr>
                <w:rFonts w:ascii="Times New Roman" w:eastAsia="Times New Roman" w:hAnsi="Times New Roman" w:cs="Times New Roman"/>
                <w:color w:val="000000" w:themeColor="text1"/>
                <w:sz w:val="24"/>
                <w:szCs w:val="24"/>
              </w:rPr>
              <w:t>LUHAMAA JUHTIMIS</w:t>
            </w:r>
            <w:r>
              <w:rPr>
                <w:rFonts w:ascii="Times New Roman" w:eastAsia="Times New Roman" w:hAnsi="Times New Roman" w:cs="Times New Roman"/>
                <w:color w:val="000000" w:themeColor="text1"/>
                <w:sz w:val="24"/>
                <w:szCs w:val="24"/>
              </w:rPr>
              <w:t>KESKUSE PROJEKTEERIMINE JA EKSPERTIIS</w:t>
            </w:r>
            <w:bookmarkEnd w:id="163"/>
          </w:p>
        </w:tc>
        <w:tc>
          <w:tcPr>
            <w:tcW w:w="1843" w:type="dxa"/>
          </w:tcPr>
          <w:p w14:paraId="6D4B5160" w14:textId="0D04408D"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del w:id="164" w:author="Aivi Kuivonen" w:date="2025-09-16T11:10:00Z">
              <w:r w:rsidRPr="006A63ED" w:rsidDel="00E30ADF">
                <w:rPr>
                  <w:rFonts w:ascii="Times New Roman" w:eastAsia="Times New Roman" w:hAnsi="Times New Roman" w:cs="Times New Roman"/>
                  <w:color w:val="000000" w:themeColor="text1"/>
                  <w:sz w:val="24"/>
                  <w:szCs w:val="24"/>
                </w:rPr>
                <w:delText>339</w:delText>
              </w:r>
              <w:r w:rsidDel="00E30ADF">
                <w:rPr>
                  <w:rFonts w:ascii="Times New Roman" w:eastAsia="Times New Roman" w:hAnsi="Times New Roman" w:cs="Times New Roman"/>
                  <w:color w:val="000000" w:themeColor="text1"/>
                  <w:sz w:val="24"/>
                  <w:szCs w:val="24"/>
                </w:rPr>
                <w:delText> </w:delText>
              </w:r>
              <w:r w:rsidRPr="006A63ED" w:rsidDel="00E30ADF">
                <w:rPr>
                  <w:rFonts w:ascii="Times New Roman" w:eastAsia="Times New Roman" w:hAnsi="Times New Roman" w:cs="Times New Roman"/>
                  <w:color w:val="000000" w:themeColor="text1"/>
                  <w:sz w:val="24"/>
                  <w:szCs w:val="24"/>
                </w:rPr>
                <w:delText>654,86</w:delText>
              </w:r>
            </w:del>
            <w:ins w:id="165" w:author="Aivi Kuivonen" w:date="2025-09-16T11:10:00Z">
              <w:r w:rsidR="00E30ADF">
                <w:rPr>
                  <w:rFonts w:ascii="Times New Roman" w:eastAsia="Times New Roman" w:hAnsi="Times New Roman" w:cs="Times New Roman"/>
                  <w:color w:val="000000" w:themeColor="text1"/>
                  <w:sz w:val="24"/>
                  <w:szCs w:val="24"/>
                </w:rPr>
                <w:t xml:space="preserve"> 292</w:t>
              </w:r>
            </w:ins>
            <w:ins w:id="166" w:author="Aivi Kuivonen" w:date="2025-09-16T11:11:00Z">
              <w:r w:rsidR="00E30ADF">
                <w:rPr>
                  <w:rFonts w:ascii="Times New Roman" w:eastAsia="Times New Roman" w:hAnsi="Times New Roman" w:cs="Times New Roman"/>
                  <w:color w:val="000000" w:themeColor="text1"/>
                  <w:sz w:val="24"/>
                  <w:szCs w:val="24"/>
                </w:rPr>
                <w:t> 259,38</w:t>
              </w:r>
            </w:ins>
            <w:r w:rsidRPr="00AE19BC">
              <w:rPr>
                <w:rFonts w:ascii="Times New Roman" w:eastAsia="Times New Roman" w:hAnsi="Times New Roman" w:cs="Times New Roman"/>
                <w:color w:val="000000" w:themeColor="text1"/>
                <w:sz w:val="24"/>
                <w:szCs w:val="24"/>
              </w:rPr>
              <w:t>, sh kaudsed kulud 0,4%</w:t>
            </w:r>
          </w:p>
        </w:tc>
        <w:tc>
          <w:tcPr>
            <w:tcW w:w="3119" w:type="dxa"/>
          </w:tcPr>
          <w:p w14:paraId="7D7DB8D9" w14:textId="77777777"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O.1.4 Ehitatud/ajakohastatud piiripunktirajatiste arv</w:t>
            </w:r>
          </w:p>
        </w:tc>
        <w:tc>
          <w:tcPr>
            <w:tcW w:w="1275" w:type="dxa"/>
          </w:tcPr>
          <w:p w14:paraId="5B29491A"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59E6566A" w14:textId="34E1B554"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w:t>
            </w:r>
          </w:p>
        </w:tc>
        <w:tc>
          <w:tcPr>
            <w:tcW w:w="1276" w:type="dxa"/>
          </w:tcPr>
          <w:p w14:paraId="748E16E4"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w:t>
            </w:r>
          </w:p>
        </w:tc>
        <w:tc>
          <w:tcPr>
            <w:tcW w:w="3827" w:type="dxa"/>
          </w:tcPr>
          <w:p w14:paraId="0A1128BC"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Piiripunkti rajatisena loetakse taristut või seadmeid, mida muud näitajad ei hõlma. Taristu on nt hooned või parkimisalad. Seadmed on mis tahes materiaalne vara, millel on inventarinumber. Ajakohastamine tähendab jõudluse või muude atribuutide parandamist.</w:t>
            </w:r>
          </w:p>
          <w:p w14:paraId="4F546A2B"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Seadmete uuendamine esitatakse selle näitaja all. Kui projekt hõlmab mitme hoone ehitamist/täiendamist, raporteeritakse iga hoone eraldi. </w:t>
            </w:r>
          </w:p>
          <w:p w14:paraId="7479E476"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Varustuse ost ja rent raporteeritakse indikaatori "Piiriületuspunktidesse ostetud varustuse arv" all.</w:t>
            </w:r>
          </w:p>
        </w:tc>
      </w:tr>
      <w:tr w:rsidR="00DE49B9" w:rsidRPr="00AE19BC" w14:paraId="4D82A456" w14:textId="77777777" w:rsidTr="005E6070">
        <w:trPr>
          <w:trHeight w:val="160"/>
        </w:trPr>
        <w:tc>
          <w:tcPr>
            <w:tcW w:w="2405" w:type="dxa"/>
            <w:vMerge w:val="restart"/>
          </w:tcPr>
          <w:p w14:paraId="0DA1F909" w14:textId="77777777" w:rsidR="00DE49B9" w:rsidRPr="00AE19BC" w:rsidRDefault="00DE49B9" w:rsidP="00DE4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r w:rsidRPr="00AE19BC">
              <w:rPr>
                <w:rFonts w:ascii="Times New Roman" w:hAnsi="Times New Roman" w:cs="Times New Roman"/>
                <w:sz w:val="24"/>
                <w:szCs w:val="24"/>
              </w:rPr>
              <w:t>PIIRVALVE ja -</w:t>
            </w:r>
            <w:r w:rsidRPr="00AE19BC">
              <w:rPr>
                <w:rFonts w:ascii="Times New Roman" w:eastAsia="Times New Roman" w:hAnsi="Times New Roman" w:cs="Times New Roman"/>
                <w:color w:val="000000" w:themeColor="text1"/>
                <w:sz w:val="24"/>
                <w:szCs w:val="24"/>
              </w:rPr>
              <w:t> </w:t>
            </w:r>
            <w:r w:rsidRPr="00AE19BC">
              <w:rPr>
                <w:rFonts w:ascii="Times New Roman" w:hAnsi="Times New Roman" w:cs="Times New Roman"/>
                <w:sz w:val="24"/>
                <w:szCs w:val="24"/>
              </w:rPr>
              <w:t xml:space="preserve">KONTROLLI MAISMAA-SÕIDUKID </w:t>
            </w:r>
          </w:p>
          <w:p w14:paraId="19DB7D08" w14:textId="77777777"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val="restart"/>
          </w:tcPr>
          <w:p w14:paraId="14584D36"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999 900,00 sh kaudsed kulud 0% </w:t>
            </w:r>
          </w:p>
        </w:tc>
        <w:tc>
          <w:tcPr>
            <w:tcW w:w="3119" w:type="dxa"/>
          </w:tcPr>
          <w:p w14:paraId="1A96D807" w14:textId="77777777"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O.1.7 Ostetud maismaatranspordivahendite arv</w:t>
            </w:r>
          </w:p>
        </w:tc>
        <w:tc>
          <w:tcPr>
            <w:tcW w:w="1275" w:type="dxa"/>
          </w:tcPr>
          <w:p w14:paraId="27EA3BFE"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600C42A2"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0</w:t>
            </w:r>
          </w:p>
        </w:tc>
        <w:tc>
          <w:tcPr>
            <w:tcW w:w="1276" w:type="dxa"/>
          </w:tcPr>
          <w:p w14:paraId="51652601"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13</w:t>
            </w:r>
          </w:p>
        </w:tc>
        <w:tc>
          <w:tcPr>
            <w:tcW w:w="3827" w:type="dxa"/>
          </w:tcPr>
          <w:p w14:paraId="306FD672"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Maismaatranspordi vahend on mis tahes mehitatud või mehitamata sõiduk piirikontrolli ja- valve ülesannete täitmiseks maismaal kooskõlas Schengeni piirieeskirja ja </w:t>
            </w:r>
            <w:proofErr w:type="spellStart"/>
            <w:r w:rsidRPr="00AE19BC">
              <w:rPr>
                <w:rFonts w:ascii="Times New Roman" w:eastAsia="Times New Roman" w:hAnsi="Times New Roman" w:cs="Times New Roman"/>
                <w:color w:val="000000" w:themeColor="text1"/>
                <w:sz w:val="24"/>
                <w:szCs w:val="24"/>
              </w:rPr>
              <w:t>EUROSURiga</w:t>
            </w:r>
            <w:proofErr w:type="spellEnd"/>
            <w:r w:rsidRPr="00AE19BC">
              <w:rPr>
                <w:rFonts w:ascii="Times New Roman" w:eastAsia="Times New Roman" w:hAnsi="Times New Roman" w:cs="Times New Roman"/>
                <w:color w:val="000000" w:themeColor="text1"/>
                <w:sz w:val="24"/>
                <w:szCs w:val="24"/>
              </w:rPr>
              <w:t xml:space="preserve">. Sõiduk peab vastama olemasolevatele </w:t>
            </w:r>
            <w:proofErr w:type="spellStart"/>
            <w:r w:rsidRPr="00AE19BC">
              <w:rPr>
                <w:rFonts w:ascii="Times New Roman" w:eastAsia="Times New Roman" w:hAnsi="Times New Roman" w:cs="Times New Roman"/>
                <w:color w:val="000000" w:themeColor="text1"/>
                <w:sz w:val="24"/>
                <w:szCs w:val="24"/>
              </w:rPr>
              <w:t>Frontexi</w:t>
            </w:r>
            <w:proofErr w:type="spellEnd"/>
            <w:r w:rsidRPr="00AE19BC">
              <w:rPr>
                <w:rFonts w:ascii="Times New Roman" w:eastAsia="Times New Roman" w:hAnsi="Times New Roman" w:cs="Times New Roman"/>
                <w:color w:val="000000" w:themeColor="text1"/>
                <w:sz w:val="24"/>
                <w:szCs w:val="24"/>
              </w:rPr>
              <w:t xml:space="preserve"> </w:t>
            </w:r>
            <w:r w:rsidRPr="00AE19BC">
              <w:rPr>
                <w:rFonts w:ascii="Times New Roman" w:eastAsia="Times New Roman" w:hAnsi="Times New Roman" w:cs="Times New Roman"/>
                <w:color w:val="000000" w:themeColor="text1"/>
                <w:sz w:val="24"/>
                <w:szCs w:val="24"/>
              </w:rPr>
              <w:lastRenderedPageBreak/>
              <w:t xml:space="preserve">standarditele. Selle näitaja all raporteeritakse ka renditud sõidukid. </w:t>
            </w:r>
            <w:r w:rsidRPr="00AE19BC">
              <w:t xml:space="preserve"> </w:t>
            </w:r>
            <w:r w:rsidRPr="00AE19BC">
              <w:rPr>
                <w:rFonts w:ascii="Times New Roman" w:eastAsia="Times New Roman" w:hAnsi="Times New Roman" w:cs="Times New Roman"/>
                <w:color w:val="000000" w:themeColor="text1"/>
                <w:sz w:val="24"/>
                <w:szCs w:val="24"/>
              </w:rPr>
              <w:t xml:space="preserve">Toetuse saaja peab aruandele lisama dokumendi, kus on ära toodud raporteeritud õhusõidukite inventarinumbrid või muud unikaalsed koodid. </w:t>
            </w:r>
          </w:p>
        </w:tc>
      </w:tr>
      <w:tr w:rsidR="00DE49B9" w:rsidRPr="00AE19BC" w14:paraId="3D7397E2" w14:textId="77777777" w:rsidTr="005E6070">
        <w:trPr>
          <w:trHeight w:val="160"/>
        </w:trPr>
        <w:tc>
          <w:tcPr>
            <w:tcW w:w="2405" w:type="dxa"/>
            <w:vMerge/>
          </w:tcPr>
          <w:p w14:paraId="27E757AD" w14:textId="77777777"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711B58EB"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412F1DBE" w14:textId="77777777"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R.1.14 Euroopa Piiri- ja Rannikuvalve Ameti tehniliste seadmete reservis registreeritud seadmete arv</w:t>
            </w:r>
          </w:p>
        </w:tc>
        <w:tc>
          <w:tcPr>
            <w:tcW w:w="1275" w:type="dxa"/>
          </w:tcPr>
          <w:p w14:paraId="4794CAEE"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3239DC30"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70C0DB1A"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13</w:t>
            </w:r>
          </w:p>
        </w:tc>
        <w:tc>
          <w:tcPr>
            <w:tcW w:w="3827" w:type="dxa"/>
          </w:tcPr>
          <w:p w14:paraId="31A26118"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Sõiduk tuleb 5 päeva jooksul pärast tarnet </w:t>
            </w:r>
            <w:proofErr w:type="spellStart"/>
            <w:r w:rsidRPr="00AE19BC">
              <w:rPr>
                <w:rFonts w:ascii="Times New Roman" w:eastAsia="Times New Roman" w:hAnsi="Times New Roman" w:cs="Times New Roman"/>
                <w:color w:val="000000" w:themeColor="text1"/>
                <w:sz w:val="24"/>
                <w:szCs w:val="24"/>
              </w:rPr>
              <w:t>Frontexis</w:t>
            </w:r>
            <w:proofErr w:type="spellEnd"/>
            <w:r w:rsidRPr="00AE19BC">
              <w:rPr>
                <w:rFonts w:ascii="Times New Roman" w:eastAsia="Times New Roman" w:hAnsi="Times New Roman" w:cs="Times New Roman"/>
                <w:color w:val="000000" w:themeColor="text1"/>
                <w:sz w:val="24"/>
                <w:szCs w:val="24"/>
              </w:rPr>
              <w:t xml:space="preserve"> arvele võtta.</w:t>
            </w:r>
          </w:p>
        </w:tc>
      </w:tr>
      <w:tr w:rsidR="00DE49B9" w:rsidRPr="00AE19BC" w14:paraId="76FB0D1D" w14:textId="77777777" w:rsidTr="005E6070">
        <w:trPr>
          <w:trHeight w:val="160"/>
        </w:trPr>
        <w:tc>
          <w:tcPr>
            <w:tcW w:w="2405" w:type="dxa"/>
            <w:vMerge/>
          </w:tcPr>
          <w:p w14:paraId="16967B7E" w14:textId="77777777"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260C41B4"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3F416152" w14:textId="77777777"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R.1.15 Euroopa Piiri- ja Rannikuvalve Ameti käsutusse antud seadmete arv.</w:t>
            </w:r>
          </w:p>
        </w:tc>
        <w:tc>
          <w:tcPr>
            <w:tcW w:w="1275" w:type="dxa"/>
          </w:tcPr>
          <w:p w14:paraId="4A3F52D7"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7A59E9F4"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66712C66"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13</w:t>
            </w:r>
          </w:p>
        </w:tc>
        <w:tc>
          <w:tcPr>
            <w:tcW w:w="3827" w:type="dxa"/>
          </w:tcPr>
          <w:p w14:paraId="1EC14183"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Iga sõiduki saatmine </w:t>
            </w:r>
            <w:proofErr w:type="spellStart"/>
            <w:r w:rsidRPr="00AE19BC">
              <w:rPr>
                <w:rFonts w:ascii="Times New Roman" w:eastAsia="Times New Roman" w:hAnsi="Times New Roman" w:cs="Times New Roman"/>
                <w:color w:val="000000" w:themeColor="text1"/>
                <w:sz w:val="24"/>
                <w:szCs w:val="24"/>
              </w:rPr>
              <w:t>Forntexi</w:t>
            </w:r>
            <w:proofErr w:type="spellEnd"/>
            <w:r w:rsidRPr="00AE19BC">
              <w:rPr>
                <w:rFonts w:ascii="Times New Roman" w:eastAsia="Times New Roman" w:hAnsi="Times New Roman" w:cs="Times New Roman"/>
                <w:color w:val="000000" w:themeColor="text1"/>
                <w:sz w:val="24"/>
                <w:szCs w:val="24"/>
              </w:rPr>
              <w:t xml:space="preserve"> missioonile raporteeritakse inventari numbri alusel ühe korra kogu rakenduskava ellu viimise jooksul aruandes, mille periood jääb esimesele missioonile saatmise aega.</w:t>
            </w:r>
          </w:p>
        </w:tc>
      </w:tr>
      <w:tr w:rsidR="00DE49B9" w:rsidRPr="00AE19BC" w14:paraId="284C11C6" w14:textId="77777777" w:rsidTr="005E6070">
        <w:trPr>
          <w:trHeight w:val="6909"/>
        </w:trPr>
        <w:tc>
          <w:tcPr>
            <w:tcW w:w="2405" w:type="dxa"/>
            <w:vMerge w:val="restart"/>
          </w:tcPr>
          <w:p w14:paraId="1832F92A" w14:textId="77777777" w:rsidR="00DE49B9" w:rsidRPr="00AE19BC" w:rsidRDefault="00DE49B9" w:rsidP="00DE4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r w:rsidRPr="00AE19BC">
              <w:rPr>
                <w:rFonts w:ascii="Times New Roman" w:hAnsi="Times New Roman" w:cs="Times New Roman"/>
                <w:sz w:val="24"/>
                <w:szCs w:val="24"/>
              </w:rPr>
              <w:lastRenderedPageBreak/>
              <w:t xml:space="preserve">TEGEVUSTOETUS: SEIRETEHNIKUTE VÄRBAMINE JA KOOLITAMINE </w:t>
            </w:r>
          </w:p>
          <w:p w14:paraId="768D7BD3" w14:textId="77777777"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val="restart"/>
          </w:tcPr>
          <w:p w14:paraId="2CD43701" w14:textId="5917F35B"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del w:id="167" w:author="Aivi Kuivonen" w:date="2025-09-16T11:13:00Z">
              <w:r w:rsidRPr="00AE19BC" w:rsidDel="00E30ADF">
                <w:rPr>
                  <w:rFonts w:ascii="Times New Roman" w:eastAsia="Times New Roman" w:hAnsi="Times New Roman" w:cs="Times New Roman"/>
                  <w:color w:val="000000" w:themeColor="text1"/>
                  <w:sz w:val="24"/>
                  <w:szCs w:val="24"/>
                </w:rPr>
                <w:delText>1 123 670,27</w:delText>
              </w:r>
            </w:del>
            <w:ins w:id="168" w:author="Aivi Kuivonen" w:date="2025-09-16T11:13:00Z">
              <w:r w:rsidR="00E30ADF">
                <w:rPr>
                  <w:rFonts w:ascii="Times New Roman" w:eastAsia="Times New Roman" w:hAnsi="Times New Roman" w:cs="Times New Roman"/>
                  <w:color w:val="000000" w:themeColor="text1"/>
                  <w:sz w:val="24"/>
                  <w:szCs w:val="24"/>
                </w:rPr>
                <w:t xml:space="preserve"> 1 147 372,20</w:t>
              </w:r>
            </w:ins>
            <w:r w:rsidRPr="00AE19BC">
              <w:rPr>
                <w:rFonts w:ascii="Times New Roman" w:eastAsia="Times New Roman" w:hAnsi="Times New Roman" w:cs="Times New Roman"/>
                <w:color w:val="000000" w:themeColor="text1"/>
                <w:sz w:val="24"/>
                <w:szCs w:val="24"/>
              </w:rPr>
              <w:t>, kaudsed kulud on abikõlbmatud</w:t>
            </w:r>
          </w:p>
        </w:tc>
        <w:tc>
          <w:tcPr>
            <w:tcW w:w="3119" w:type="dxa"/>
          </w:tcPr>
          <w:p w14:paraId="644EE3D3" w14:textId="77777777"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O.1.8 Toetatud osalejate arv</w:t>
            </w:r>
          </w:p>
        </w:tc>
        <w:tc>
          <w:tcPr>
            <w:tcW w:w="1275" w:type="dxa"/>
          </w:tcPr>
          <w:p w14:paraId="4186F3EA"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71481ED0" w14:textId="37497A4C" w:rsidR="00DE49B9"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ins w:id="169" w:author="Aivi Kuivonen" w:date="2025-09-16T11:15:00Z">
              <w:r>
                <w:rPr>
                  <w:rFonts w:ascii="Times New Roman" w:eastAsia="Times New Roman" w:hAnsi="Times New Roman" w:cs="Times New Roman"/>
                  <w:color w:val="000000" w:themeColor="text1"/>
                  <w:sz w:val="24"/>
                  <w:szCs w:val="24"/>
                </w:rPr>
                <w:t>2</w:t>
              </w:r>
            </w:ins>
            <w:del w:id="170" w:author="Aivi Kuivonen" w:date="2025-09-16T11:15:00Z">
              <w:r w:rsidR="00DE49B9" w:rsidRPr="00AE19BC" w:rsidDel="007E7FD0">
                <w:rPr>
                  <w:rFonts w:ascii="Times New Roman" w:eastAsia="Times New Roman" w:hAnsi="Times New Roman" w:cs="Times New Roman"/>
                  <w:color w:val="000000" w:themeColor="text1"/>
                  <w:sz w:val="24"/>
                  <w:szCs w:val="24"/>
                </w:rPr>
                <w:delText>3</w:delText>
              </w:r>
            </w:del>
          </w:p>
        </w:tc>
        <w:tc>
          <w:tcPr>
            <w:tcW w:w="1276" w:type="dxa"/>
          </w:tcPr>
          <w:p w14:paraId="76D3045A" w14:textId="77589490" w:rsidR="00DE49B9"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ins w:id="171" w:author="Aivi Kuivonen" w:date="2025-09-16T11:15:00Z">
              <w:r>
                <w:rPr>
                  <w:rFonts w:ascii="Times New Roman" w:eastAsia="Times New Roman" w:hAnsi="Times New Roman" w:cs="Times New Roman"/>
                  <w:bCs/>
                  <w:color w:val="000000" w:themeColor="text1"/>
                  <w:sz w:val="24"/>
                  <w:szCs w:val="24"/>
                </w:rPr>
                <w:t>4</w:t>
              </w:r>
            </w:ins>
            <w:del w:id="172" w:author="Aivi Kuivonen" w:date="2025-09-16T11:15:00Z">
              <w:r w:rsidR="00DE49B9" w:rsidRPr="00AE19BC" w:rsidDel="007E7FD0">
                <w:rPr>
                  <w:rFonts w:ascii="Times New Roman" w:eastAsia="Times New Roman" w:hAnsi="Times New Roman" w:cs="Times New Roman"/>
                  <w:bCs/>
                  <w:color w:val="000000" w:themeColor="text1"/>
                  <w:sz w:val="24"/>
                  <w:szCs w:val="24"/>
                </w:rPr>
                <w:delText>6</w:delText>
              </w:r>
            </w:del>
          </w:p>
        </w:tc>
        <w:tc>
          <w:tcPr>
            <w:tcW w:w="3827" w:type="dxa"/>
          </w:tcPr>
          <w:p w14:paraId="185AD507"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Osaleja on integreeritud piirihalduse elluviimisse panustav isik füüsiline isik, kes saab projekti tegevustest otsest kasu, ilma et ta vastutaks tegevuste algatamise või elluviimise eest. Selle mõõdiku all ei loeta projektijuhte, raamatupidajaid jm administratiivülesandeid täitvaid isikuid.</w:t>
            </w:r>
          </w:p>
          <w:p w14:paraId="6FAB2968"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Osalejate toetus hõlmab, kuid ei piirdu:</w:t>
            </w:r>
          </w:p>
          <w:p w14:paraId="14608002"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töötasu saaja,</w:t>
            </w:r>
          </w:p>
          <w:p w14:paraId="551B7EB4"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lähetusel käija,</w:t>
            </w:r>
          </w:p>
          <w:p w14:paraId="1AD89F27"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koolitusel osaleja.</w:t>
            </w:r>
          </w:p>
          <w:p w14:paraId="035E53E5"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Toetus tähendab igasugust toetust osalejatele, mida muud näitajad ei hõlma.</w:t>
            </w:r>
          </w:p>
          <w:p w14:paraId="54C5188F"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Tegevuse alguses kannab toetuse saaja osalejate andmed  sündmuste infosüsteemi. Aruandega esitatakse isikustamata agregeeritud info. Iga osalejat loetakse üks kord projekti jooksul ka siis, kui sama osaleja osaleb mitmes projekti tegevuses.</w:t>
            </w:r>
          </w:p>
        </w:tc>
      </w:tr>
      <w:tr w:rsidR="00DE49B9" w:rsidRPr="00AE19BC" w14:paraId="1FFA8D72" w14:textId="77777777" w:rsidTr="005E6070">
        <w:trPr>
          <w:trHeight w:val="160"/>
        </w:trPr>
        <w:tc>
          <w:tcPr>
            <w:tcW w:w="2405" w:type="dxa"/>
            <w:vMerge/>
          </w:tcPr>
          <w:p w14:paraId="09529B05" w14:textId="77777777"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4111CA3C"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62883B35" w14:textId="77777777" w:rsidR="00DE49B9" w:rsidRPr="00AE19BC" w:rsidRDefault="00DE49B9" w:rsidP="004C4380">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O.1.8.1 Toetatud osalejate arv, millest omakorda koolitustegevuses osalejate arv</w:t>
            </w:r>
          </w:p>
        </w:tc>
        <w:tc>
          <w:tcPr>
            <w:tcW w:w="1275" w:type="dxa"/>
          </w:tcPr>
          <w:p w14:paraId="1F54512C"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00BAD490" w14:textId="7E7C07D0" w:rsidR="00DE49B9"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ins w:id="173" w:author="Aivi Kuivonen" w:date="2025-09-16T11:16:00Z">
              <w:r>
                <w:rPr>
                  <w:rFonts w:ascii="Times New Roman" w:eastAsia="Times New Roman" w:hAnsi="Times New Roman" w:cs="Times New Roman"/>
                  <w:color w:val="000000" w:themeColor="text1"/>
                  <w:sz w:val="24"/>
                  <w:szCs w:val="24"/>
                </w:rPr>
                <w:t>2</w:t>
              </w:r>
            </w:ins>
            <w:del w:id="174" w:author="Aivi Kuivonen" w:date="2025-09-16T11:16:00Z">
              <w:r w:rsidR="00DE49B9" w:rsidRPr="00AE19BC" w:rsidDel="007E7FD0">
                <w:rPr>
                  <w:rFonts w:ascii="Times New Roman" w:eastAsia="Times New Roman" w:hAnsi="Times New Roman" w:cs="Times New Roman"/>
                  <w:color w:val="000000" w:themeColor="text1"/>
                  <w:sz w:val="24"/>
                  <w:szCs w:val="24"/>
                </w:rPr>
                <w:delText>3</w:delText>
              </w:r>
            </w:del>
          </w:p>
        </w:tc>
        <w:tc>
          <w:tcPr>
            <w:tcW w:w="1276" w:type="dxa"/>
          </w:tcPr>
          <w:p w14:paraId="1A79480B" w14:textId="1DE048A0" w:rsidR="00DE49B9"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ins w:id="175" w:author="Aivi Kuivonen" w:date="2025-09-16T11:16:00Z">
              <w:r>
                <w:rPr>
                  <w:rFonts w:ascii="Times New Roman" w:eastAsia="Times New Roman" w:hAnsi="Times New Roman" w:cs="Times New Roman"/>
                  <w:bCs/>
                  <w:color w:val="000000" w:themeColor="text1"/>
                  <w:sz w:val="24"/>
                  <w:szCs w:val="24"/>
                </w:rPr>
                <w:t>4</w:t>
              </w:r>
            </w:ins>
            <w:del w:id="176" w:author="Aivi Kuivonen" w:date="2025-09-16T11:16:00Z">
              <w:r w:rsidR="00DE49B9" w:rsidRPr="00AE19BC" w:rsidDel="007E7FD0">
                <w:rPr>
                  <w:rFonts w:ascii="Times New Roman" w:eastAsia="Times New Roman" w:hAnsi="Times New Roman" w:cs="Times New Roman"/>
                  <w:bCs/>
                  <w:color w:val="000000" w:themeColor="text1"/>
                  <w:sz w:val="24"/>
                  <w:szCs w:val="24"/>
                </w:rPr>
                <w:delText>6</w:delText>
              </w:r>
            </w:del>
          </w:p>
        </w:tc>
        <w:tc>
          <w:tcPr>
            <w:tcW w:w="3827" w:type="dxa"/>
          </w:tcPr>
          <w:p w14:paraId="39CD9C86"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Toetuse saaja kannab koolituste alguses osalejate info sündmuste infosüsteemi. Aruandega esitatakse isikustamata agregeeritud info. Kui sama isik osaleb sama projekti raames mitmel koolitusel, raporteeritakse ta ühe isikuna.</w:t>
            </w:r>
          </w:p>
        </w:tc>
      </w:tr>
      <w:tr w:rsidR="00DE49B9" w:rsidRPr="00AE19BC" w14:paraId="71E22F0B" w14:textId="77777777" w:rsidTr="005E6070">
        <w:trPr>
          <w:trHeight w:val="160"/>
        </w:trPr>
        <w:tc>
          <w:tcPr>
            <w:tcW w:w="2405" w:type="dxa"/>
            <w:vMerge/>
          </w:tcPr>
          <w:p w14:paraId="6A111897" w14:textId="77777777"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2CE95251"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0E07B1C4" w14:textId="77777777"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R.1.19 Nende osalejate arv, kes teatavad kolm kuud pärast koolitust, et nad kasutavad koolituse käigus omandatud oskusi ja</w:t>
            </w:r>
          </w:p>
          <w:p w14:paraId="583B527E" w14:textId="77777777"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pädevust.</w:t>
            </w:r>
          </w:p>
        </w:tc>
        <w:tc>
          <w:tcPr>
            <w:tcW w:w="1275" w:type="dxa"/>
          </w:tcPr>
          <w:p w14:paraId="76D87EA4"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6A7F55BB"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3208E663" w14:textId="2C690611" w:rsidR="00DE49B9"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ins w:id="177" w:author="Aivi Kuivonen" w:date="2025-09-16T11:16:00Z">
              <w:r>
                <w:rPr>
                  <w:rFonts w:ascii="Times New Roman" w:eastAsia="Times New Roman" w:hAnsi="Times New Roman" w:cs="Times New Roman"/>
                  <w:bCs/>
                  <w:color w:val="000000" w:themeColor="text1"/>
                  <w:sz w:val="24"/>
                  <w:szCs w:val="24"/>
                </w:rPr>
                <w:t>4</w:t>
              </w:r>
            </w:ins>
            <w:del w:id="178" w:author="Aivi Kuivonen" w:date="2025-09-16T11:16:00Z">
              <w:r w:rsidR="00DE49B9" w:rsidRPr="00AE19BC" w:rsidDel="007E7FD0">
                <w:rPr>
                  <w:rFonts w:ascii="Times New Roman" w:eastAsia="Times New Roman" w:hAnsi="Times New Roman" w:cs="Times New Roman"/>
                  <w:bCs/>
                  <w:color w:val="000000" w:themeColor="text1"/>
                  <w:sz w:val="24"/>
                  <w:szCs w:val="24"/>
                </w:rPr>
                <w:delText>6</w:delText>
              </w:r>
            </w:del>
          </w:p>
        </w:tc>
        <w:tc>
          <w:tcPr>
            <w:tcW w:w="3827" w:type="dxa"/>
          </w:tcPr>
          <w:p w14:paraId="1A7B3CAF"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Toetuse saaja esitab mõõdiku 4 kuud pärast projekti lõppu.</w:t>
            </w:r>
          </w:p>
          <w:p w14:paraId="04D3BB74"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Toetuse saaja küsib kolm kuud pärast iga koolituse lõppu koolituse lõpetanutelt tagasiside (kas on kasutanud saadud teadmisi ja oskusi?).</w:t>
            </w:r>
          </w:p>
          <w:p w14:paraId="49CAF541"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w:t>
            </w:r>
            <w:r w:rsidRPr="00AE19BC">
              <w:rPr>
                <w:rFonts w:ascii="Times New Roman" w:eastAsia="Times New Roman" w:hAnsi="Times New Roman" w:cs="Times New Roman"/>
                <w:color w:val="000000" w:themeColor="text1"/>
                <w:sz w:val="24"/>
                <w:szCs w:val="24"/>
              </w:rPr>
              <w:tab/>
              <w:t xml:space="preserve">Projekti lõpus arvutab iga osaleja tagasiside alusel osaleja </w:t>
            </w:r>
            <w:proofErr w:type="spellStart"/>
            <w:r w:rsidRPr="00AE19BC">
              <w:rPr>
                <w:rFonts w:ascii="Times New Roman" w:eastAsia="Times New Roman" w:hAnsi="Times New Roman" w:cs="Times New Roman"/>
                <w:color w:val="000000" w:themeColor="text1"/>
                <w:sz w:val="24"/>
                <w:szCs w:val="24"/>
              </w:rPr>
              <w:t>üldtulemuse</w:t>
            </w:r>
            <w:proofErr w:type="spellEnd"/>
            <w:r w:rsidRPr="00AE19BC">
              <w:rPr>
                <w:rFonts w:ascii="Times New Roman" w:eastAsia="Times New Roman" w:hAnsi="Times New Roman" w:cs="Times New Roman"/>
                <w:color w:val="000000" w:themeColor="text1"/>
                <w:sz w:val="24"/>
                <w:szCs w:val="24"/>
              </w:rPr>
              <w:t xml:space="preserve">: </w:t>
            </w:r>
          </w:p>
          <w:p w14:paraId="0A2FAD96"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 kui üle 50% juhtudel on selle osaleja vastus jaatav, arvestatakse, et osaleja on kasutanud saadud oskusi;</w:t>
            </w:r>
          </w:p>
          <w:p w14:paraId="62230757"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b) kui </w:t>
            </w:r>
            <w:proofErr w:type="spellStart"/>
            <w:r w:rsidRPr="00AE19BC">
              <w:rPr>
                <w:rFonts w:ascii="Times New Roman" w:eastAsia="Times New Roman" w:hAnsi="Times New Roman" w:cs="Times New Roman"/>
                <w:color w:val="000000" w:themeColor="text1"/>
                <w:sz w:val="24"/>
                <w:szCs w:val="24"/>
              </w:rPr>
              <w:t>üldtulemus</w:t>
            </w:r>
            <w:proofErr w:type="spellEnd"/>
            <w:r w:rsidRPr="00AE19BC">
              <w:rPr>
                <w:rFonts w:ascii="Times New Roman" w:eastAsia="Times New Roman" w:hAnsi="Times New Roman" w:cs="Times New Roman"/>
                <w:color w:val="000000" w:themeColor="text1"/>
                <w:sz w:val="24"/>
                <w:szCs w:val="24"/>
              </w:rPr>
              <w:t xml:space="preserve"> on 50 „jah“ /50 „ei“ (nt kaks positiivset ja kaks negatiivset vastust), läheb arvesse registreeritud viimane tulemus;</w:t>
            </w:r>
          </w:p>
          <w:p w14:paraId="74DD891E"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c) kui üle 50% juhtudel on osaleja vastus eitav, osalejat selle mõõdiku all ei raporteerita.</w:t>
            </w:r>
          </w:p>
        </w:tc>
      </w:tr>
      <w:tr w:rsidR="00DE49B9" w:rsidRPr="00AE19BC" w14:paraId="4702D55C" w14:textId="77777777" w:rsidTr="005E6070">
        <w:trPr>
          <w:trHeight w:val="160"/>
        </w:trPr>
        <w:tc>
          <w:tcPr>
            <w:tcW w:w="2405" w:type="dxa"/>
          </w:tcPr>
          <w:p w14:paraId="0D33AF9C" w14:textId="77777777" w:rsidR="00DE49B9" w:rsidRPr="00AE19BC" w:rsidRDefault="00DE49B9" w:rsidP="00DE4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cs="Times New Roman"/>
                <w:sz w:val="24"/>
                <w:szCs w:val="24"/>
              </w:rPr>
            </w:pPr>
            <w:r w:rsidRPr="00AE19BC">
              <w:rPr>
                <w:rFonts w:ascii="Times New Roman" w:hAnsi="Times New Roman" w:cs="Times New Roman"/>
                <w:sz w:val="24"/>
                <w:szCs w:val="24"/>
              </w:rPr>
              <w:t>TEGEVUSTOETUS: SEIRETEHNIKA ÜLALPIDAMINE JA HOOLDAMINE VÄLISPIIRIL</w:t>
            </w:r>
          </w:p>
          <w:p w14:paraId="12E4BBD5" w14:textId="77777777"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tcPr>
          <w:p w14:paraId="6C068AC8" w14:textId="604F155E"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5</w:t>
            </w:r>
            <w:del w:id="179" w:author="Aivi Kuivonen" w:date="2025-09-16T11:14:00Z">
              <w:r w:rsidRPr="00AE19BC" w:rsidDel="00DE6A17">
                <w:rPr>
                  <w:rFonts w:ascii="Times New Roman" w:eastAsia="Times New Roman" w:hAnsi="Times New Roman" w:cs="Times New Roman"/>
                  <w:color w:val="000000" w:themeColor="text1"/>
                  <w:sz w:val="24"/>
                  <w:szCs w:val="24"/>
                </w:rPr>
                <w:delText> </w:delText>
              </w:r>
            </w:del>
            <w:ins w:id="180" w:author="Aivi Kuivonen" w:date="2025-09-16T11:14:00Z">
              <w:r w:rsidR="00DE6A17">
                <w:rPr>
                  <w:rFonts w:ascii="Times New Roman" w:eastAsia="Times New Roman" w:hAnsi="Times New Roman" w:cs="Times New Roman"/>
                  <w:color w:val="000000" w:themeColor="text1"/>
                  <w:sz w:val="24"/>
                  <w:szCs w:val="24"/>
                </w:rPr>
                <w:t> </w:t>
              </w:r>
            </w:ins>
            <w:r w:rsidRPr="00AE19BC">
              <w:rPr>
                <w:rFonts w:ascii="Times New Roman" w:eastAsia="Times New Roman" w:hAnsi="Times New Roman" w:cs="Times New Roman"/>
                <w:color w:val="000000" w:themeColor="text1"/>
                <w:sz w:val="24"/>
                <w:szCs w:val="24"/>
              </w:rPr>
              <w:t>0</w:t>
            </w:r>
            <w:ins w:id="181" w:author="Aivi Kuivonen" w:date="2025-09-16T11:14:00Z">
              <w:r w:rsidR="00E30ADF">
                <w:rPr>
                  <w:rFonts w:ascii="Times New Roman" w:eastAsia="Times New Roman" w:hAnsi="Times New Roman" w:cs="Times New Roman"/>
                  <w:color w:val="000000" w:themeColor="text1"/>
                  <w:sz w:val="24"/>
                  <w:szCs w:val="24"/>
                </w:rPr>
                <w:t>54</w:t>
              </w:r>
              <w:r w:rsidR="00DE6A17">
                <w:rPr>
                  <w:rFonts w:ascii="Times New Roman" w:eastAsia="Times New Roman" w:hAnsi="Times New Roman" w:cs="Times New Roman"/>
                  <w:color w:val="000000" w:themeColor="text1"/>
                  <w:sz w:val="24"/>
                  <w:szCs w:val="24"/>
                </w:rPr>
                <w:t> </w:t>
              </w:r>
              <w:r w:rsidR="00E30ADF">
                <w:rPr>
                  <w:rFonts w:ascii="Times New Roman" w:eastAsia="Times New Roman" w:hAnsi="Times New Roman" w:cs="Times New Roman"/>
                  <w:color w:val="000000" w:themeColor="text1"/>
                  <w:sz w:val="24"/>
                  <w:szCs w:val="24"/>
                </w:rPr>
                <w:t>745,07</w:t>
              </w:r>
            </w:ins>
            <w:del w:id="182" w:author="Aivi Kuivonen" w:date="2025-09-16T11:14:00Z">
              <w:r w:rsidRPr="00AE19BC" w:rsidDel="00E30ADF">
                <w:rPr>
                  <w:rFonts w:ascii="Times New Roman" w:eastAsia="Times New Roman" w:hAnsi="Times New Roman" w:cs="Times New Roman"/>
                  <w:color w:val="000000" w:themeColor="text1"/>
                  <w:sz w:val="24"/>
                  <w:szCs w:val="24"/>
                </w:rPr>
                <w:delText>78 447,00</w:delText>
              </w:r>
            </w:del>
            <w:r w:rsidRPr="00AE19BC">
              <w:rPr>
                <w:rFonts w:ascii="Times New Roman" w:eastAsia="Times New Roman" w:hAnsi="Times New Roman" w:cs="Times New Roman"/>
                <w:color w:val="000000" w:themeColor="text1"/>
                <w:sz w:val="24"/>
                <w:szCs w:val="24"/>
              </w:rPr>
              <w:t>, kaudsed kulud on abikõlbmatud</w:t>
            </w:r>
          </w:p>
        </w:tc>
        <w:tc>
          <w:tcPr>
            <w:tcW w:w="3119" w:type="dxa"/>
          </w:tcPr>
          <w:p w14:paraId="52070188" w14:textId="77777777"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O.1.2 Hooldatud/parandatud taristuosade arv</w:t>
            </w:r>
          </w:p>
        </w:tc>
        <w:tc>
          <w:tcPr>
            <w:tcW w:w="1275" w:type="dxa"/>
          </w:tcPr>
          <w:p w14:paraId="71D2A761"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396C206F"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1</w:t>
            </w:r>
          </w:p>
        </w:tc>
        <w:tc>
          <w:tcPr>
            <w:tcW w:w="1276" w:type="dxa"/>
          </w:tcPr>
          <w:p w14:paraId="04252742"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1</w:t>
            </w:r>
          </w:p>
        </w:tc>
        <w:tc>
          <w:tcPr>
            <w:tcW w:w="3827" w:type="dxa"/>
          </w:tcPr>
          <w:p w14:paraId="205FB5CB"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Taristu on püsiv materiaalne vara, mis on:</w:t>
            </w:r>
          </w:p>
          <w:p w14:paraId="12CDE3AC"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liikumatu,</w:t>
            </w:r>
          </w:p>
          <w:p w14:paraId="7FA3F66D"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tavalistes kasutustingimustes, sh mõistliku hoolduse korral, on selle kasutusiga piiramatu,</w:t>
            </w:r>
          </w:p>
          <w:p w14:paraId="5031B599"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kasutamisel säilitab see oma esialgse kuju ja välimuse.</w:t>
            </w:r>
          </w:p>
          <w:p w14:paraId="1E108E1E"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 xml:space="preserve">Hooldus ja remont hõlmab nii taristu töökorras hoidmiseks tehtavaid töid (nt värvimine, torustiku remont) kui </w:t>
            </w:r>
            <w:r w:rsidRPr="00AE19BC">
              <w:rPr>
                <w:rFonts w:ascii="Times New Roman" w:eastAsia="Times New Roman" w:hAnsi="Times New Roman" w:cs="Times New Roman"/>
                <w:color w:val="000000" w:themeColor="text1"/>
                <w:sz w:val="24"/>
                <w:szCs w:val="24"/>
              </w:rPr>
              <w:lastRenderedPageBreak/>
              <w:t>ka palju raha nõudvat kapitaalremonti ja vara eluea pikendamist.</w:t>
            </w:r>
          </w:p>
          <w:p w14:paraId="7C28DF13"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Indikaatori all raporteeritakse ida- ja kagupiiri seiresüsteemi (antennid, kaamerad, radarid, mastid, toitekaablid jne) hooldus ja remont ning välispiiri kontrolljoone korrashoid ühe taristuosana.</w:t>
            </w:r>
          </w:p>
        </w:tc>
      </w:tr>
      <w:tr w:rsidR="007E7FD0" w:rsidRPr="00AE19BC" w14:paraId="16B3D8E0" w14:textId="77777777" w:rsidTr="005E6070">
        <w:trPr>
          <w:trHeight w:val="160"/>
        </w:trPr>
        <w:tc>
          <w:tcPr>
            <w:tcW w:w="2405" w:type="dxa"/>
            <w:vMerge w:val="restart"/>
          </w:tcPr>
          <w:p w14:paraId="52C01532" w14:textId="77777777" w:rsidR="007E7FD0" w:rsidRPr="00AE19BC" w:rsidRDefault="007E7FD0"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bookmarkStart w:id="183" w:name="_Hlk161508106"/>
            <w:r w:rsidRPr="00AE19BC">
              <w:rPr>
                <w:rFonts w:ascii="Times New Roman" w:eastAsia="Times New Roman" w:hAnsi="Times New Roman" w:cs="Times New Roman"/>
                <w:color w:val="000000" w:themeColor="text1"/>
                <w:sz w:val="24"/>
                <w:szCs w:val="24"/>
              </w:rPr>
              <w:lastRenderedPageBreak/>
              <w:t xml:space="preserve">TEGEVUSTOETUS: AUTOMATISEERITUD PIIRIÜLETUSE TOIMIVUSE TAGAMINE PIIRIPUNKTIDES          </w:t>
            </w:r>
            <w:bookmarkEnd w:id="183"/>
          </w:p>
        </w:tc>
        <w:tc>
          <w:tcPr>
            <w:tcW w:w="1843" w:type="dxa"/>
            <w:vMerge w:val="restart"/>
          </w:tcPr>
          <w:p w14:paraId="2DF9F2C9" w14:textId="5C351BAF" w:rsidR="007E7FD0" w:rsidRPr="00AE19BC" w:rsidRDefault="007E7FD0" w:rsidP="00E84A6B">
            <w:pPr>
              <w:spacing w:after="0" w:line="240" w:lineRule="auto"/>
              <w:ind w:left="0"/>
              <w:rPr>
                <w:rFonts w:ascii="Times New Roman" w:eastAsia="Times New Roman" w:hAnsi="Times New Roman" w:cs="Times New Roman"/>
                <w:color w:val="000000" w:themeColor="text1"/>
                <w:sz w:val="24"/>
                <w:szCs w:val="24"/>
              </w:rPr>
            </w:pPr>
            <w:del w:id="184" w:author="Aivi Kuivonen" w:date="2025-09-16T11:16:00Z">
              <w:r w:rsidRPr="00AE19BC" w:rsidDel="007E7FD0">
                <w:rPr>
                  <w:rFonts w:ascii="Times New Roman" w:eastAsia="Times New Roman" w:hAnsi="Times New Roman" w:cs="Times New Roman"/>
                  <w:color w:val="000000" w:themeColor="text1"/>
                  <w:sz w:val="24"/>
                  <w:szCs w:val="24"/>
                </w:rPr>
                <w:delText>1 940 897,00</w:delText>
              </w:r>
            </w:del>
            <w:ins w:id="185" w:author="Aivi Kuivonen" w:date="2025-09-16T11:16:00Z">
              <w:r>
                <w:rPr>
                  <w:rFonts w:ascii="Times New Roman" w:eastAsia="Times New Roman" w:hAnsi="Times New Roman" w:cs="Times New Roman"/>
                  <w:color w:val="000000" w:themeColor="text1"/>
                  <w:sz w:val="24"/>
                  <w:szCs w:val="24"/>
                </w:rPr>
                <w:t xml:space="preserve"> </w:t>
              </w:r>
            </w:ins>
            <w:ins w:id="186" w:author="Aivi Kuivonen" w:date="2025-09-16T11:17:00Z">
              <w:r>
                <w:rPr>
                  <w:rFonts w:ascii="Times New Roman" w:eastAsia="Times New Roman" w:hAnsi="Times New Roman" w:cs="Times New Roman"/>
                  <w:color w:val="000000" w:themeColor="text1"/>
                  <w:sz w:val="24"/>
                  <w:szCs w:val="24"/>
                </w:rPr>
                <w:t xml:space="preserve">4 940 897 </w:t>
              </w:r>
            </w:ins>
            <w:r w:rsidRPr="00AE19BC">
              <w:rPr>
                <w:rFonts w:ascii="Times New Roman" w:eastAsia="Times New Roman" w:hAnsi="Times New Roman" w:cs="Times New Roman"/>
                <w:color w:val="000000" w:themeColor="text1"/>
                <w:sz w:val="24"/>
                <w:szCs w:val="24"/>
              </w:rPr>
              <w:t>, kaudsed kulud on abikõlbmatud</w:t>
            </w:r>
          </w:p>
        </w:tc>
        <w:tc>
          <w:tcPr>
            <w:tcW w:w="3119" w:type="dxa"/>
          </w:tcPr>
          <w:p w14:paraId="68E3D7C4" w14:textId="77777777" w:rsidR="007E7FD0" w:rsidRPr="00AE19BC" w:rsidRDefault="007E7FD0"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O.1.1 Piiripunktide jaoks ostetud seadmete arv</w:t>
            </w:r>
          </w:p>
          <w:p w14:paraId="07D976BD" w14:textId="77777777" w:rsidR="007E7FD0" w:rsidRPr="00AE19BC" w:rsidRDefault="007E7FD0" w:rsidP="00D203FC">
            <w:pPr>
              <w:spacing w:after="0" w:line="240" w:lineRule="auto"/>
              <w:ind w:left="0"/>
              <w:rPr>
                <w:rFonts w:ascii="Times New Roman" w:eastAsia="Times New Roman" w:hAnsi="Times New Roman" w:cs="Times New Roman"/>
                <w:color w:val="000000" w:themeColor="text1"/>
                <w:sz w:val="24"/>
                <w:szCs w:val="24"/>
              </w:rPr>
            </w:pPr>
          </w:p>
        </w:tc>
        <w:tc>
          <w:tcPr>
            <w:tcW w:w="1275" w:type="dxa"/>
          </w:tcPr>
          <w:p w14:paraId="3CACDFCA" w14:textId="77777777" w:rsidR="007E7FD0" w:rsidRPr="00AE19BC" w:rsidRDefault="007E7FD0"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4F122BE3" w14:textId="51F61855" w:rsidR="007E7FD0"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8</w:t>
            </w:r>
          </w:p>
        </w:tc>
        <w:tc>
          <w:tcPr>
            <w:tcW w:w="1276" w:type="dxa"/>
          </w:tcPr>
          <w:p w14:paraId="072A85B3" w14:textId="58E48096" w:rsidR="007E7FD0"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ins w:id="187" w:author="Aivi Kuivonen" w:date="2025-09-16T11:17:00Z">
              <w:r>
                <w:rPr>
                  <w:rFonts w:ascii="Times New Roman" w:eastAsia="Times New Roman" w:hAnsi="Times New Roman" w:cs="Times New Roman"/>
                  <w:bCs/>
                  <w:color w:val="000000" w:themeColor="text1"/>
                  <w:sz w:val="24"/>
                  <w:szCs w:val="24"/>
                </w:rPr>
                <w:t>20</w:t>
              </w:r>
            </w:ins>
            <w:del w:id="188" w:author="Aivi Kuivonen" w:date="2025-09-16T11:17:00Z">
              <w:r w:rsidRPr="00AE19BC" w:rsidDel="007E7FD0">
                <w:rPr>
                  <w:rFonts w:ascii="Times New Roman" w:eastAsia="Times New Roman" w:hAnsi="Times New Roman" w:cs="Times New Roman"/>
                  <w:bCs/>
                  <w:color w:val="000000" w:themeColor="text1"/>
                  <w:sz w:val="24"/>
                  <w:szCs w:val="24"/>
                </w:rPr>
                <w:delText>1</w:delText>
              </w:r>
              <w:r w:rsidDel="007E7FD0">
                <w:rPr>
                  <w:rFonts w:ascii="Times New Roman" w:eastAsia="Times New Roman" w:hAnsi="Times New Roman" w:cs="Times New Roman"/>
                  <w:bCs/>
                  <w:color w:val="000000" w:themeColor="text1"/>
                  <w:sz w:val="24"/>
                  <w:szCs w:val="24"/>
                </w:rPr>
                <w:delText>8</w:delText>
              </w:r>
            </w:del>
          </w:p>
        </w:tc>
        <w:tc>
          <w:tcPr>
            <w:tcW w:w="3827" w:type="dxa"/>
          </w:tcPr>
          <w:p w14:paraId="0557DC87" w14:textId="77777777" w:rsidR="007E7FD0"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Alamnäitaja BMVI O.1.1.1 raporteeritakse ka siin</w:t>
            </w:r>
          </w:p>
        </w:tc>
      </w:tr>
      <w:tr w:rsidR="007E7FD0" w:rsidRPr="00AE19BC" w14:paraId="5D482CE6" w14:textId="77777777" w:rsidTr="005E6070">
        <w:trPr>
          <w:trHeight w:val="160"/>
        </w:trPr>
        <w:tc>
          <w:tcPr>
            <w:tcW w:w="2405" w:type="dxa"/>
            <w:vMerge/>
          </w:tcPr>
          <w:p w14:paraId="0C93B4D6" w14:textId="77777777" w:rsidR="007E7FD0" w:rsidRPr="00AE19BC" w:rsidRDefault="007E7FD0"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198D36B5" w14:textId="77777777" w:rsidR="007E7FD0" w:rsidRPr="00AE19BC" w:rsidRDefault="007E7FD0" w:rsidP="00DE49B9">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97883BC" w14:textId="77777777" w:rsidR="007E7FD0" w:rsidRPr="00AE19BC" w:rsidRDefault="007E7FD0"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O1.1.1 Piiripunktide jaoks ostetud seadmete arv, millest omakorda</w:t>
            </w:r>
          </w:p>
          <w:p w14:paraId="7F62B629" w14:textId="77777777" w:rsidR="007E7FD0" w:rsidRPr="00AE19BC" w:rsidRDefault="007E7FD0"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ostetud automaatse piirikontrolli süsteemide/iseteenindussüsteemide/e-väravate arv.</w:t>
            </w:r>
          </w:p>
        </w:tc>
        <w:tc>
          <w:tcPr>
            <w:tcW w:w="1275" w:type="dxa"/>
          </w:tcPr>
          <w:p w14:paraId="08F32E32" w14:textId="77777777" w:rsidR="007E7FD0" w:rsidRPr="00AE19BC" w:rsidRDefault="007E7FD0"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743FEBD5" w14:textId="300ACD24" w:rsidR="007E7FD0"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8</w:t>
            </w:r>
          </w:p>
        </w:tc>
        <w:tc>
          <w:tcPr>
            <w:tcW w:w="1276" w:type="dxa"/>
          </w:tcPr>
          <w:p w14:paraId="53474902" w14:textId="2EFBA3B6" w:rsidR="007E7FD0"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ins w:id="189" w:author="Aivi Kuivonen" w:date="2025-09-16T11:17:00Z">
              <w:r>
                <w:rPr>
                  <w:rFonts w:ascii="Times New Roman" w:eastAsia="Times New Roman" w:hAnsi="Times New Roman" w:cs="Times New Roman"/>
                  <w:bCs/>
                  <w:color w:val="000000" w:themeColor="text1"/>
                  <w:sz w:val="24"/>
                  <w:szCs w:val="24"/>
                </w:rPr>
                <w:t>20</w:t>
              </w:r>
            </w:ins>
            <w:del w:id="190" w:author="Aivi Kuivonen" w:date="2025-09-16T11:17:00Z">
              <w:r w:rsidRPr="00AE19BC" w:rsidDel="007E7FD0">
                <w:rPr>
                  <w:rFonts w:ascii="Times New Roman" w:eastAsia="Times New Roman" w:hAnsi="Times New Roman" w:cs="Times New Roman"/>
                  <w:bCs/>
                  <w:color w:val="000000" w:themeColor="text1"/>
                  <w:sz w:val="24"/>
                  <w:szCs w:val="24"/>
                </w:rPr>
                <w:delText>1</w:delText>
              </w:r>
              <w:r w:rsidDel="007E7FD0">
                <w:rPr>
                  <w:rFonts w:ascii="Times New Roman" w:eastAsia="Times New Roman" w:hAnsi="Times New Roman" w:cs="Times New Roman"/>
                  <w:bCs/>
                  <w:color w:val="000000" w:themeColor="text1"/>
                  <w:sz w:val="24"/>
                  <w:szCs w:val="24"/>
                </w:rPr>
                <w:delText>8</w:delText>
              </w:r>
            </w:del>
          </w:p>
        </w:tc>
        <w:tc>
          <w:tcPr>
            <w:tcW w:w="3827" w:type="dxa"/>
          </w:tcPr>
          <w:p w14:paraId="70C8AAAA" w14:textId="77777777" w:rsidR="007E7FD0"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Automaatse piirikontrolli süsteemide/ iseteenindussüsteemide/ e-väravate all raporteeritakse renditud ABC-väravad. Toetuse saaja peab aruandele lisama dokumendi, milles on toodud raporteeritud väravate inventari numbrid.</w:t>
            </w:r>
          </w:p>
        </w:tc>
      </w:tr>
      <w:tr w:rsidR="007E7FD0" w:rsidRPr="00AE19BC" w14:paraId="22C4F69F" w14:textId="77777777" w:rsidTr="005E6070">
        <w:trPr>
          <w:trHeight w:val="160"/>
        </w:trPr>
        <w:tc>
          <w:tcPr>
            <w:tcW w:w="2405" w:type="dxa"/>
            <w:vMerge/>
          </w:tcPr>
          <w:p w14:paraId="34EF582F" w14:textId="77777777" w:rsidR="007E7FD0" w:rsidRPr="00AE19BC" w:rsidRDefault="007E7FD0"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5D16DABD" w14:textId="77777777" w:rsidR="007E7FD0" w:rsidRPr="00AE19BC" w:rsidRDefault="007E7FD0" w:rsidP="00DE49B9">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0D2726E" w14:textId="77777777" w:rsidR="007E7FD0" w:rsidRPr="00AE19BC" w:rsidRDefault="007E7FD0" w:rsidP="00D203FC">
            <w:pPr>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BMVI R.1.17 Automaatse piirikontrolli süsteemide ja e-väravate kaudu toimunud piiriületuste arv</w:t>
            </w:r>
          </w:p>
        </w:tc>
        <w:tc>
          <w:tcPr>
            <w:tcW w:w="1275" w:type="dxa"/>
          </w:tcPr>
          <w:p w14:paraId="347CC3C6" w14:textId="77777777" w:rsidR="007E7FD0" w:rsidRPr="00AE19BC" w:rsidRDefault="007E7FD0" w:rsidP="00DE49B9">
            <w:pPr>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arv</w:t>
            </w:r>
          </w:p>
        </w:tc>
        <w:tc>
          <w:tcPr>
            <w:tcW w:w="1276" w:type="dxa"/>
          </w:tcPr>
          <w:p w14:paraId="316F464B" w14:textId="77777777" w:rsidR="007E7FD0"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Ei kohaldu</w:t>
            </w:r>
          </w:p>
        </w:tc>
        <w:tc>
          <w:tcPr>
            <w:tcW w:w="1276" w:type="dxa"/>
          </w:tcPr>
          <w:p w14:paraId="14E86A0A" w14:textId="77777777" w:rsidR="007E7FD0"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AE19BC">
              <w:rPr>
                <w:rFonts w:ascii="Times New Roman" w:eastAsia="Times New Roman" w:hAnsi="Times New Roman" w:cs="Times New Roman"/>
                <w:bCs/>
                <w:color w:val="000000" w:themeColor="text1"/>
                <w:sz w:val="24"/>
                <w:szCs w:val="24"/>
              </w:rPr>
              <w:t xml:space="preserve">2 200 000 </w:t>
            </w:r>
          </w:p>
        </w:tc>
        <w:tc>
          <w:tcPr>
            <w:tcW w:w="3827" w:type="dxa"/>
          </w:tcPr>
          <w:p w14:paraId="3338BD5A" w14:textId="77777777" w:rsidR="007E7FD0" w:rsidRPr="00AE19BC" w:rsidRDefault="007E7FD0"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E-väravate kaudu piiriületajate arv esitatakse aruandlusperioodi kohta ja hõlmab kõiki välispiiril kasutusel olevate e-väravate statistikat.</w:t>
            </w:r>
          </w:p>
        </w:tc>
      </w:tr>
      <w:tr w:rsidR="007E7FD0" w:rsidRPr="00AE19BC" w14:paraId="56217755" w14:textId="77777777" w:rsidTr="005E6070">
        <w:trPr>
          <w:trHeight w:val="160"/>
          <w:ins w:id="191" w:author="Aivi Kuivonen" w:date="2025-09-16T11:17:00Z"/>
        </w:trPr>
        <w:tc>
          <w:tcPr>
            <w:tcW w:w="2405" w:type="dxa"/>
            <w:vMerge/>
          </w:tcPr>
          <w:p w14:paraId="06CFB35A" w14:textId="77777777" w:rsidR="007E7FD0" w:rsidRPr="00AE19BC" w:rsidRDefault="007E7FD0" w:rsidP="00DE49B9">
            <w:pPr>
              <w:autoSpaceDE w:val="0"/>
              <w:autoSpaceDN w:val="0"/>
              <w:adjustRightInd w:val="0"/>
              <w:spacing w:after="0" w:line="240" w:lineRule="auto"/>
              <w:ind w:left="0"/>
              <w:rPr>
                <w:ins w:id="192" w:author="Aivi Kuivonen" w:date="2025-09-16T11:17:00Z"/>
                <w:rFonts w:ascii="Times New Roman" w:eastAsia="Times New Roman" w:hAnsi="Times New Roman" w:cs="Times New Roman"/>
                <w:color w:val="000000" w:themeColor="text1"/>
                <w:sz w:val="24"/>
                <w:szCs w:val="24"/>
              </w:rPr>
            </w:pPr>
          </w:p>
        </w:tc>
        <w:tc>
          <w:tcPr>
            <w:tcW w:w="1843" w:type="dxa"/>
            <w:vMerge/>
          </w:tcPr>
          <w:p w14:paraId="69202D6E" w14:textId="77777777" w:rsidR="007E7FD0" w:rsidRPr="00AE19BC" w:rsidRDefault="007E7FD0" w:rsidP="00DE49B9">
            <w:pPr>
              <w:spacing w:after="0" w:line="240" w:lineRule="auto"/>
              <w:ind w:left="0"/>
              <w:jc w:val="both"/>
              <w:rPr>
                <w:ins w:id="193" w:author="Aivi Kuivonen" w:date="2025-09-16T11:17:00Z"/>
                <w:rFonts w:ascii="Times New Roman" w:eastAsia="Times New Roman" w:hAnsi="Times New Roman" w:cs="Times New Roman"/>
                <w:color w:val="000000" w:themeColor="text1"/>
                <w:sz w:val="24"/>
                <w:szCs w:val="24"/>
              </w:rPr>
            </w:pPr>
          </w:p>
        </w:tc>
        <w:tc>
          <w:tcPr>
            <w:tcW w:w="3119" w:type="dxa"/>
          </w:tcPr>
          <w:p w14:paraId="127BB579" w14:textId="1DE1E294" w:rsidR="007E7FD0" w:rsidRPr="00AE19BC" w:rsidRDefault="00D203FC" w:rsidP="00D203FC">
            <w:pPr>
              <w:spacing w:after="0" w:line="240" w:lineRule="auto"/>
              <w:ind w:left="0"/>
              <w:rPr>
                <w:ins w:id="194" w:author="Aivi Kuivonen" w:date="2025-09-16T11:17:00Z"/>
                <w:rFonts w:ascii="Times New Roman" w:eastAsia="Times New Roman" w:hAnsi="Times New Roman" w:cs="Times New Roman"/>
                <w:color w:val="000000" w:themeColor="text1"/>
                <w:sz w:val="24"/>
                <w:szCs w:val="24"/>
              </w:rPr>
            </w:pPr>
            <w:ins w:id="195" w:author="Aivi Kuivonen" w:date="2025-09-16T13:52:00Z">
              <w:r>
                <w:rPr>
                  <w:rFonts w:ascii="Times New Roman" w:eastAsia="Times New Roman" w:hAnsi="Times New Roman" w:cs="Times New Roman"/>
                  <w:color w:val="000000" w:themeColor="text1"/>
                  <w:sz w:val="24"/>
                  <w:szCs w:val="24"/>
                </w:rPr>
                <w:t xml:space="preserve">BMVI R.1.18 </w:t>
              </w:r>
            </w:ins>
            <w:ins w:id="196" w:author="Aivi Kuivonen" w:date="2025-09-16T11:17:00Z">
              <w:r w:rsidR="007E7FD0" w:rsidRPr="007E7FD0">
                <w:rPr>
                  <w:rFonts w:ascii="Times New Roman" w:eastAsia="Times New Roman" w:hAnsi="Times New Roman" w:cs="Times New Roman"/>
                  <w:color w:val="000000" w:themeColor="text1"/>
                  <w:sz w:val="24"/>
                  <w:szCs w:val="24"/>
                </w:rPr>
                <w:t>Piirihalduse valdkonnas läbi viidud Schengeni hindamiste ja haavatavuse hindamiste tulemusel esitatud soovituste arv, mida on arvesse võetud.</w:t>
              </w:r>
            </w:ins>
          </w:p>
        </w:tc>
        <w:tc>
          <w:tcPr>
            <w:tcW w:w="1275" w:type="dxa"/>
          </w:tcPr>
          <w:p w14:paraId="2EED94A3" w14:textId="5CF3873B" w:rsidR="007E7FD0" w:rsidRPr="00AE19BC" w:rsidRDefault="007E7FD0" w:rsidP="00DE49B9">
            <w:pPr>
              <w:spacing w:after="0" w:line="240" w:lineRule="auto"/>
              <w:ind w:left="0"/>
              <w:jc w:val="both"/>
              <w:rPr>
                <w:ins w:id="197" w:author="Aivi Kuivonen" w:date="2025-09-16T11:17:00Z"/>
                <w:rFonts w:ascii="Times New Roman" w:eastAsia="Times New Roman" w:hAnsi="Times New Roman" w:cs="Times New Roman"/>
                <w:color w:val="000000" w:themeColor="text1"/>
                <w:sz w:val="24"/>
                <w:szCs w:val="24"/>
              </w:rPr>
            </w:pPr>
            <w:ins w:id="198" w:author="Aivi Kuivonen" w:date="2025-09-16T11:17:00Z">
              <w:r>
                <w:rPr>
                  <w:rFonts w:ascii="Times New Roman" w:eastAsia="Times New Roman" w:hAnsi="Times New Roman" w:cs="Times New Roman"/>
                  <w:color w:val="000000" w:themeColor="text1"/>
                  <w:sz w:val="24"/>
                  <w:szCs w:val="24"/>
                </w:rPr>
                <w:t>a</w:t>
              </w:r>
            </w:ins>
            <w:ins w:id="199" w:author="Aivi Kuivonen" w:date="2025-09-16T11:18:00Z">
              <w:r>
                <w:rPr>
                  <w:rFonts w:ascii="Times New Roman" w:eastAsia="Times New Roman" w:hAnsi="Times New Roman" w:cs="Times New Roman"/>
                  <w:color w:val="000000" w:themeColor="text1"/>
                  <w:sz w:val="24"/>
                  <w:szCs w:val="24"/>
                </w:rPr>
                <w:t>rv</w:t>
              </w:r>
            </w:ins>
          </w:p>
        </w:tc>
        <w:tc>
          <w:tcPr>
            <w:tcW w:w="1276" w:type="dxa"/>
          </w:tcPr>
          <w:p w14:paraId="6B6BF519" w14:textId="4095858E" w:rsidR="007E7FD0" w:rsidRPr="00AE19BC" w:rsidRDefault="007E7FD0" w:rsidP="00DE49B9">
            <w:pPr>
              <w:autoSpaceDE w:val="0"/>
              <w:autoSpaceDN w:val="0"/>
              <w:adjustRightInd w:val="0"/>
              <w:spacing w:after="0" w:line="240" w:lineRule="auto"/>
              <w:ind w:left="0"/>
              <w:jc w:val="both"/>
              <w:rPr>
                <w:ins w:id="200" w:author="Aivi Kuivonen" w:date="2025-09-16T11:17:00Z"/>
                <w:rFonts w:ascii="Times New Roman" w:eastAsia="Times New Roman" w:hAnsi="Times New Roman" w:cs="Times New Roman"/>
                <w:color w:val="000000" w:themeColor="text1"/>
                <w:sz w:val="24"/>
                <w:szCs w:val="24"/>
              </w:rPr>
            </w:pPr>
            <w:ins w:id="201" w:author="Aivi Kuivonen" w:date="2025-09-16T11:18:00Z">
              <w:r>
                <w:rPr>
                  <w:rFonts w:ascii="Times New Roman" w:eastAsia="Times New Roman" w:hAnsi="Times New Roman" w:cs="Times New Roman"/>
                  <w:color w:val="000000" w:themeColor="text1"/>
                  <w:sz w:val="24"/>
                  <w:szCs w:val="24"/>
                </w:rPr>
                <w:t>Ei kohaldu</w:t>
              </w:r>
            </w:ins>
          </w:p>
        </w:tc>
        <w:tc>
          <w:tcPr>
            <w:tcW w:w="1276" w:type="dxa"/>
          </w:tcPr>
          <w:p w14:paraId="27A6AFA7" w14:textId="0E6C06D0" w:rsidR="007E7FD0" w:rsidRPr="00AE19BC" w:rsidRDefault="007E7FD0" w:rsidP="00DE49B9">
            <w:pPr>
              <w:autoSpaceDE w:val="0"/>
              <w:autoSpaceDN w:val="0"/>
              <w:adjustRightInd w:val="0"/>
              <w:spacing w:after="0" w:line="240" w:lineRule="auto"/>
              <w:ind w:left="0"/>
              <w:jc w:val="both"/>
              <w:rPr>
                <w:ins w:id="202" w:author="Aivi Kuivonen" w:date="2025-09-16T11:17:00Z"/>
                <w:rFonts w:ascii="Times New Roman" w:eastAsia="Times New Roman" w:hAnsi="Times New Roman" w:cs="Times New Roman"/>
                <w:bCs/>
                <w:color w:val="000000" w:themeColor="text1"/>
                <w:sz w:val="24"/>
                <w:szCs w:val="24"/>
              </w:rPr>
            </w:pPr>
            <w:ins w:id="203" w:author="Aivi Kuivonen" w:date="2025-09-16T11:18:00Z">
              <w:r>
                <w:rPr>
                  <w:rFonts w:ascii="Times New Roman" w:eastAsia="Times New Roman" w:hAnsi="Times New Roman" w:cs="Times New Roman"/>
                  <w:bCs/>
                  <w:color w:val="000000" w:themeColor="text1"/>
                  <w:sz w:val="24"/>
                  <w:szCs w:val="24"/>
                </w:rPr>
                <w:t>2</w:t>
              </w:r>
            </w:ins>
          </w:p>
        </w:tc>
        <w:tc>
          <w:tcPr>
            <w:tcW w:w="3827" w:type="dxa"/>
          </w:tcPr>
          <w:p w14:paraId="40AD5EFA" w14:textId="49D012AD" w:rsidR="007E7FD0" w:rsidRPr="00AE19BC" w:rsidRDefault="007E7FD0" w:rsidP="00DE49B9">
            <w:pPr>
              <w:autoSpaceDE w:val="0"/>
              <w:autoSpaceDN w:val="0"/>
              <w:adjustRightInd w:val="0"/>
              <w:spacing w:after="0" w:line="240" w:lineRule="auto"/>
              <w:ind w:left="0"/>
              <w:jc w:val="both"/>
              <w:rPr>
                <w:ins w:id="204" w:author="Aivi Kuivonen" w:date="2025-09-16T11:17:00Z"/>
                <w:rFonts w:ascii="Times New Roman" w:eastAsia="Times New Roman" w:hAnsi="Times New Roman" w:cs="Times New Roman"/>
                <w:color w:val="000000" w:themeColor="text1"/>
                <w:sz w:val="24"/>
                <w:szCs w:val="24"/>
              </w:rPr>
            </w:pPr>
            <w:ins w:id="205" w:author="Aivi Kuivonen" w:date="2025-09-16T11:18:00Z">
              <w:r>
                <w:rPr>
                  <w:rFonts w:ascii="Times New Roman" w:eastAsia="Times New Roman" w:hAnsi="Times New Roman" w:cs="Times New Roman"/>
                  <w:color w:val="000000" w:themeColor="text1"/>
                  <w:sz w:val="24"/>
                  <w:szCs w:val="24"/>
                </w:rPr>
                <w:t>Aruandes välja tuua soovituse number. Soovitust raporteeritakse üks kord projekti jooksul.</w:t>
              </w:r>
            </w:ins>
          </w:p>
        </w:tc>
      </w:tr>
      <w:tr w:rsidR="00DE49B9" w:rsidRPr="00AE19BC" w14:paraId="2B826F03" w14:textId="77777777" w:rsidTr="00934F9A">
        <w:trPr>
          <w:trHeight w:val="2238"/>
        </w:trPr>
        <w:tc>
          <w:tcPr>
            <w:tcW w:w="2405" w:type="dxa"/>
          </w:tcPr>
          <w:p w14:paraId="118C49F3" w14:textId="24617B83"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VÕMMORSKI JA </w:t>
            </w:r>
            <w:r w:rsidR="00AF79AF">
              <w:rPr>
                <w:rFonts w:ascii="Times New Roman" w:eastAsia="Times New Roman" w:hAnsi="Times New Roman" w:cs="Times New Roman"/>
                <w:color w:val="000000" w:themeColor="text1"/>
                <w:sz w:val="24"/>
                <w:szCs w:val="24"/>
              </w:rPr>
              <w:t xml:space="preserve">MAADE </w:t>
            </w:r>
            <w:r>
              <w:rPr>
                <w:rFonts w:ascii="Times New Roman" w:eastAsia="Times New Roman" w:hAnsi="Times New Roman" w:cs="Times New Roman"/>
                <w:color w:val="000000" w:themeColor="text1"/>
                <w:sz w:val="24"/>
                <w:szCs w:val="24"/>
              </w:rPr>
              <w:t>VAHETATA</w:t>
            </w:r>
            <w:r w:rsidR="00AF79AF">
              <w:rPr>
                <w:rFonts w:ascii="Times New Roman" w:eastAsia="Times New Roman" w:hAnsi="Times New Roman" w:cs="Times New Roman"/>
                <w:color w:val="000000" w:themeColor="text1"/>
                <w:sz w:val="24"/>
                <w:szCs w:val="24"/>
              </w:rPr>
              <w:t>MISEGA</w:t>
            </w:r>
            <w:r>
              <w:rPr>
                <w:rFonts w:ascii="Times New Roman" w:eastAsia="Times New Roman" w:hAnsi="Times New Roman" w:cs="Times New Roman"/>
                <w:color w:val="000000" w:themeColor="text1"/>
                <w:sz w:val="24"/>
                <w:szCs w:val="24"/>
              </w:rPr>
              <w:t xml:space="preserve"> SOETUD PIIRILÕIKUDE PROJEKTEERIMINE JA EKSPERTIIS</w:t>
            </w:r>
          </w:p>
        </w:tc>
        <w:tc>
          <w:tcPr>
            <w:tcW w:w="1843" w:type="dxa"/>
          </w:tcPr>
          <w:p w14:paraId="4DFDA693" w14:textId="2D883D64" w:rsidR="00DE49B9" w:rsidRPr="00AE19BC" w:rsidRDefault="00DE49B9" w:rsidP="00DE49B9">
            <w:pPr>
              <w:spacing w:after="0" w:line="240" w:lineRule="auto"/>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240 683, sh kaudsed kulud 0,4 %</w:t>
            </w:r>
          </w:p>
        </w:tc>
        <w:tc>
          <w:tcPr>
            <w:tcW w:w="3119" w:type="dxa"/>
          </w:tcPr>
          <w:p w14:paraId="16EC3131" w14:textId="4EC4383A"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r w:rsidRPr="009D2CCD">
              <w:rPr>
                <w:rFonts w:ascii="Times New Roman" w:eastAsia="Times New Roman" w:hAnsi="Times New Roman" w:cs="Times New Roman"/>
                <w:color w:val="000000" w:themeColor="text1"/>
                <w:sz w:val="24"/>
                <w:szCs w:val="24"/>
              </w:rPr>
              <w:t>BMVI O.1.4 Ehitatud/ajakohastatud piiripunktirajatiste arv</w:t>
            </w:r>
          </w:p>
        </w:tc>
        <w:tc>
          <w:tcPr>
            <w:tcW w:w="1275" w:type="dxa"/>
          </w:tcPr>
          <w:p w14:paraId="7E27EBD4" w14:textId="7C4EDCD8" w:rsidR="00DE49B9" w:rsidRPr="00AE19BC" w:rsidRDefault="00DE49B9" w:rsidP="00DE49B9">
            <w:pPr>
              <w:spacing w:after="0" w:line="240" w:lineRule="auto"/>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arv</w:t>
            </w:r>
          </w:p>
        </w:tc>
        <w:tc>
          <w:tcPr>
            <w:tcW w:w="1276" w:type="dxa"/>
          </w:tcPr>
          <w:p w14:paraId="5C8F2BB6" w14:textId="2E374729"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w:t>
            </w:r>
          </w:p>
        </w:tc>
        <w:tc>
          <w:tcPr>
            <w:tcW w:w="1276" w:type="dxa"/>
          </w:tcPr>
          <w:p w14:paraId="7B8CBD28" w14:textId="63767030"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1</w:t>
            </w:r>
          </w:p>
        </w:tc>
        <w:tc>
          <w:tcPr>
            <w:tcW w:w="3827" w:type="dxa"/>
          </w:tcPr>
          <w:p w14:paraId="7F542E29" w14:textId="77777777" w:rsidR="00DE49B9" w:rsidRPr="009D2CCD"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9D2CCD">
              <w:rPr>
                <w:rFonts w:ascii="Times New Roman" w:eastAsia="Times New Roman" w:hAnsi="Times New Roman" w:cs="Times New Roman"/>
                <w:color w:val="000000" w:themeColor="text1"/>
                <w:sz w:val="24"/>
                <w:szCs w:val="24"/>
              </w:rPr>
              <w:t>Piiripunkti rajatisena loetakse taristut või seadmeid, mida muud näitajad ei hõlma. Taristu on nt hooned või parkimisalad. Seadmed on mis tahes materiaalne vara, millel on inventarinumber. Ajakohastamine tähendab jõudluse või muude atribuutide parandamist.</w:t>
            </w:r>
          </w:p>
          <w:p w14:paraId="614191C7" w14:textId="168EE09A"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r>
      <w:tr w:rsidR="00DE49B9" w:rsidRPr="00AE19BC" w14:paraId="3FC3A324" w14:textId="77777777" w:rsidTr="00934F9A">
        <w:trPr>
          <w:trHeight w:val="2238"/>
        </w:trPr>
        <w:tc>
          <w:tcPr>
            <w:tcW w:w="2405" w:type="dxa"/>
          </w:tcPr>
          <w:p w14:paraId="607BA538" w14:textId="0775A363" w:rsidR="00DE49B9"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D73033">
              <w:rPr>
                <w:rFonts w:ascii="Times New Roman" w:eastAsia="Times New Roman" w:hAnsi="Times New Roman" w:cs="Times New Roman"/>
                <w:color w:val="000000" w:themeColor="text1"/>
                <w:sz w:val="24"/>
                <w:szCs w:val="24"/>
              </w:rPr>
              <w:t>NARVA JÕE SEIRE JA JUHTIMISKESKUSE TEHNIKA SOETUS</w:t>
            </w:r>
          </w:p>
        </w:tc>
        <w:tc>
          <w:tcPr>
            <w:tcW w:w="1843" w:type="dxa"/>
          </w:tcPr>
          <w:p w14:paraId="027E3F39" w14:textId="70CFE9FA" w:rsidR="00DE49B9" w:rsidDel="00E02809" w:rsidRDefault="00DE49B9" w:rsidP="00DE49B9">
            <w:pPr>
              <w:spacing w:after="0" w:line="240" w:lineRule="auto"/>
              <w:ind w:left="0"/>
              <w:rPr>
                <w:rFonts w:ascii="Times New Roman" w:eastAsia="Times New Roman" w:hAnsi="Times New Roman" w:cs="Times New Roman"/>
                <w:color w:val="000000" w:themeColor="text1"/>
                <w:sz w:val="24"/>
                <w:szCs w:val="24"/>
              </w:rPr>
            </w:pPr>
            <w:del w:id="206" w:author="Aivi Kuivonen" w:date="2025-09-16T11:22:00Z">
              <w:r w:rsidDel="00800FFD">
                <w:rPr>
                  <w:rFonts w:ascii="Times New Roman" w:eastAsia="Times New Roman" w:hAnsi="Times New Roman" w:cs="Times New Roman"/>
                  <w:color w:val="000000" w:themeColor="text1"/>
                  <w:sz w:val="24"/>
                  <w:szCs w:val="24"/>
                </w:rPr>
                <w:delText>557 185,11</w:delText>
              </w:r>
            </w:del>
            <w:ins w:id="207" w:author="Aivi Kuivonen" w:date="2025-09-16T11:22:00Z">
              <w:r w:rsidR="00800FFD">
                <w:rPr>
                  <w:rFonts w:ascii="Times New Roman" w:eastAsia="Times New Roman" w:hAnsi="Times New Roman" w:cs="Times New Roman"/>
                  <w:color w:val="000000" w:themeColor="text1"/>
                  <w:sz w:val="24"/>
                  <w:szCs w:val="24"/>
                </w:rPr>
                <w:t xml:space="preserve"> 604 580,59</w:t>
              </w:r>
            </w:ins>
            <w:r>
              <w:rPr>
                <w:rFonts w:ascii="Times New Roman" w:eastAsia="Times New Roman" w:hAnsi="Times New Roman" w:cs="Times New Roman"/>
                <w:color w:val="000000" w:themeColor="text1"/>
                <w:sz w:val="24"/>
                <w:szCs w:val="24"/>
              </w:rPr>
              <w:t>, sh kaudsed kulud 0,4%</w:t>
            </w:r>
          </w:p>
        </w:tc>
        <w:tc>
          <w:tcPr>
            <w:tcW w:w="3119" w:type="dxa"/>
          </w:tcPr>
          <w:p w14:paraId="404C1412" w14:textId="6B5F48A0" w:rsidR="00DE49B9" w:rsidRPr="009D2CCD" w:rsidRDefault="00D203FC" w:rsidP="00D203FC">
            <w:pPr>
              <w:spacing w:after="0" w:line="240" w:lineRule="auto"/>
              <w:ind w:left="0"/>
              <w:rPr>
                <w:rFonts w:ascii="Times New Roman" w:eastAsia="Times New Roman" w:hAnsi="Times New Roman" w:cs="Times New Roman"/>
                <w:color w:val="000000" w:themeColor="text1"/>
                <w:sz w:val="24"/>
                <w:szCs w:val="24"/>
              </w:rPr>
            </w:pPr>
            <w:ins w:id="208" w:author="Aivi Kuivonen" w:date="2025-09-16T13:53:00Z">
              <w:r>
                <w:rPr>
                  <w:rFonts w:ascii="Times New Roman" w:eastAsia="Times New Roman" w:hAnsi="Times New Roman" w:cs="Times New Roman"/>
                  <w:color w:val="000000" w:themeColor="text1"/>
                  <w:sz w:val="24"/>
                  <w:szCs w:val="24"/>
                </w:rPr>
                <w:t xml:space="preserve">BMVI </w:t>
              </w:r>
            </w:ins>
            <w:r w:rsidR="00DE49B9" w:rsidRPr="00AE19BC">
              <w:rPr>
                <w:rFonts w:ascii="Times New Roman" w:eastAsia="Times New Roman" w:hAnsi="Times New Roman" w:cs="Times New Roman"/>
                <w:color w:val="000000" w:themeColor="text1"/>
                <w:sz w:val="24"/>
                <w:szCs w:val="24"/>
              </w:rPr>
              <w:t>O.1.1 Piiripunktide jaoks ostetud seadmete arv</w:t>
            </w:r>
          </w:p>
        </w:tc>
        <w:tc>
          <w:tcPr>
            <w:tcW w:w="1275" w:type="dxa"/>
          </w:tcPr>
          <w:p w14:paraId="41AAD061" w14:textId="167B8D99" w:rsidR="00DE49B9" w:rsidRPr="00AE19BC" w:rsidRDefault="00DE49B9" w:rsidP="00DE49B9">
            <w:pPr>
              <w:spacing w:after="0" w:line="240" w:lineRule="auto"/>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arv</w:t>
            </w:r>
          </w:p>
        </w:tc>
        <w:tc>
          <w:tcPr>
            <w:tcW w:w="1276" w:type="dxa"/>
          </w:tcPr>
          <w:p w14:paraId="510901EA" w14:textId="73AD608E" w:rsidR="00DE49B9"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w:t>
            </w:r>
          </w:p>
        </w:tc>
        <w:tc>
          <w:tcPr>
            <w:tcW w:w="1276" w:type="dxa"/>
          </w:tcPr>
          <w:p w14:paraId="619B3E54" w14:textId="711DF83D" w:rsidR="00DE49B9" w:rsidRDefault="00AE17C7" w:rsidP="00DE49B9">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59</w:t>
            </w:r>
          </w:p>
        </w:tc>
        <w:tc>
          <w:tcPr>
            <w:tcW w:w="3827" w:type="dxa"/>
          </w:tcPr>
          <w:p w14:paraId="1BB311EE" w14:textId="2F6CB9BC" w:rsidR="00DE49B9" w:rsidRPr="009D2CCD"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Välispiirile ja piiripunktidesse soetatud (ostetud ja renditud) seadmed, sh e-väravad. Siin ei raporteerita maa-, mere- ja õhutranspordi vahendeid.</w:t>
            </w:r>
            <w:r w:rsidRPr="00AE19BC">
              <w:t xml:space="preserve"> </w:t>
            </w:r>
            <w:r w:rsidRPr="00AE19BC">
              <w:rPr>
                <w:rFonts w:ascii="Times New Roman" w:eastAsia="Times New Roman" w:hAnsi="Times New Roman" w:cs="Times New Roman"/>
                <w:color w:val="000000" w:themeColor="text1"/>
                <w:sz w:val="24"/>
                <w:szCs w:val="24"/>
              </w:rPr>
              <w:t xml:space="preserve">Toetuse saaja peab aruandele lisama dokumendi, milles on toodud raporteeritud seadmete inventarinumbrid.  </w:t>
            </w:r>
          </w:p>
        </w:tc>
      </w:tr>
      <w:tr w:rsidR="003640EF" w:rsidRPr="00AE19BC" w14:paraId="2F409B2A" w14:textId="77777777" w:rsidTr="00934F9A">
        <w:trPr>
          <w:trHeight w:val="2238"/>
          <w:ins w:id="209" w:author="Aivi Kuivonen" w:date="2025-09-16T11:23:00Z"/>
        </w:trPr>
        <w:tc>
          <w:tcPr>
            <w:tcW w:w="2405" w:type="dxa"/>
            <w:vMerge w:val="restart"/>
          </w:tcPr>
          <w:p w14:paraId="5A7C3CBB" w14:textId="7390E02C" w:rsidR="003640EF" w:rsidRPr="00D73033" w:rsidRDefault="003640EF" w:rsidP="00DE49B9">
            <w:pPr>
              <w:autoSpaceDE w:val="0"/>
              <w:autoSpaceDN w:val="0"/>
              <w:adjustRightInd w:val="0"/>
              <w:spacing w:after="0" w:line="240" w:lineRule="auto"/>
              <w:ind w:left="0"/>
              <w:rPr>
                <w:ins w:id="210" w:author="Aivi Kuivonen" w:date="2025-09-16T11:23:00Z"/>
                <w:rFonts w:ascii="Times New Roman" w:eastAsia="Times New Roman" w:hAnsi="Times New Roman" w:cs="Times New Roman"/>
                <w:color w:val="000000" w:themeColor="text1"/>
                <w:sz w:val="24"/>
                <w:szCs w:val="24"/>
              </w:rPr>
            </w:pPr>
            <w:ins w:id="211" w:author="Aivi Kuivonen" w:date="2025-09-16T11:24:00Z">
              <w:r w:rsidRPr="00122F29">
                <w:rPr>
                  <w:rFonts w:ascii="Times New Roman" w:eastAsia="Times New Roman" w:hAnsi="Times New Roman" w:cs="Times New Roman"/>
                  <w:color w:val="000000" w:themeColor="text1"/>
                  <w:sz w:val="24"/>
                  <w:szCs w:val="24"/>
                </w:rPr>
                <w:t>Maismaavarustuse soetamine ja paigaldamine piirilõikudele 9-11</w:t>
              </w:r>
            </w:ins>
          </w:p>
        </w:tc>
        <w:tc>
          <w:tcPr>
            <w:tcW w:w="1843" w:type="dxa"/>
            <w:vMerge w:val="restart"/>
          </w:tcPr>
          <w:p w14:paraId="6B32A69A" w14:textId="3C91D6D7" w:rsidR="003640EF" w:rsidDel="00800FFD" w:rsidRDefault="003640EF" w:rsidP="00DE49B9">
            <w:pPr>
              <w:spacing w:after="0" w:line="240" w:lineRule="auto"/>
              <w:ind w:left="0"/>
              <w:rPr>
                <w:ins w:id="212" w:author="Aivi Kuivonen" w:date="2025-09-16T11:23:00Z"/>
                <w:rFonts w:ascii="Times New Roman" w:eastAsia="Times New Roman" w:hAnsi="Times New Roman" w:cs="Times New Roman"/>
                <w:color w:val="000000" w:themeColor="text1"/>
                <w:sz w:val="24"/>
                <w:szCs w:val="24"/>
              </w:rPr>
            </w:pPr>
            <w:ins w:id="213" w:author="Aivi Kuivonen" w:date="2025-09-16T11:24:00Z">
              <w:r>
                <w:rPr>
                  <w:rFonts w:ascii="Times New Roman" w:eastAsia="Times New Roman" w:hAnsi="Times New Roman" w:cs="Times New Roman"/>
                  <w:color w:val="000000" w:themeColor="text1"/>
                  <w:sz w:val="24"/>
                  <w:szCs w:val="24"/>
                </w:rPr>
                <w:t>3 238 389,79</w:t>
              </w:r>
            </w:ins>
            <w:ins w:id="214" w:author="Aivi Kuivonen" w:date="2025-09-18T10:08:00Z">
              <w:r w:rsidR="00887F74">
                <w:rPr>
                  <w:rFonts w:ascii="Times New Roman" w:eastAsia="Times New Roman" w:hAnsi="Times New Roman" w:cs="Times New Roman"/>
                  <w:color w:val="000000" w:themeColor="text1"/>
                  <w:sz w:val="24"/>
                  <w:szCs w:val="24"/>
                </w:rPr>
                <w:t>, sh kaudsed kulud 0,4%</w:t>
              </w:r>
            </w:ins>
          </w:p>
        </w:tc>
        <w:tc>
          <w:tcPr>
            <w:tcW w:w="3119" w:type="dxa"/>
          </w:tcPr>
          <w:p w14:paraId="112E4587" w14:textId="1272BB39" w:rsidR="003640EF" w:rsidRPr="00AE19BC" w:rsidRDefault="00D203FC" w:rsidP="00D203FC">
            <w:pPr>
              <w:spacing w:after="0" w:line="240" w:lineRule="auto"/>
              <w:ind w:left="0"/>
              <w:rPr>
                <w:ins w:id="215" w:author="Aivi Kuivonen" w:date="2025-09-16T11:23:00Z"/>
                <w:rFonts w:ascii="Times New Roman" w:eastAsia="Times New Roman" w:hAnsi="Times New Roman" w:cs="Times New Roman"/>
                <w:color w:val="000000" w:themeColor="text1"/>
                <w:sz w:val="24"/>
                <w:szCs w:val="24"/>
              </w:rPr>
            </w:pPr>
            <w:ins w:id="216" w:author="Aivi Kuivonen" w:date="2025-09-16T13:53:00Z">
              <w:r>
                <w:rPr>
                  <w:rFonts w:ascii="Times New Roman" w:eastAsia="Times New Roman" w:hAnsi="Times New Roman" w:cs="Times New Roman"/>
                  <w:color w:val="000000" w:themeColor="text1"/>
                  <w:sz w:val="24"/>
                  <w:szCs w:val="24"/>
                </w:rPr>
                <w:t xml:space="preserve">BMVI </w:t>
              </w:r>
            </w:ins>
            <w:ins w:id="217" w:author="Aivi Kuivonen" w:date="2025-09-16T11:28:00Z">
              <w:r w:rsidR="003640EF">
                <w:rPr>
                  <w:rFonts w:ascii="Times New Roman" w:eastAsia="Times New Roman" w:hAnsi="Times New Roman" w:cs="Times New Roman"/>
                  <w:color w:val="000000" w:themeColor="text1"/>
                  <w:sz w:val="24"/>
                  <w:szCs w:val="24"/>
                </w:rPr>
                <w:t xml:space="preserve">O.1.1 </w:t>
              </w:r>
            </w:ins>
            <w:ins w:id="218" w:author="Aivi Kuivonen" w:date="2025-09-16T11:27:00Z">
              <w:r w:rsidR="003640EF" w:rsidRPr="003640EF">
                <w:rPr>
                  <w:rFonts w:ascii="Times New Roman" w:eastAsia="Times New Roman" w:hAnsi="Times New Roman" w:cs="Times New Roman"/>
                  <w:color w:val="000000" w:themeColor="text1"/>
                  <w:sz w:val="24"/>
                  <w:szCs w:val="24"/>
                </w:rPr>
                <w:t>Piiripunktide jaoks ostetud seadmete arv</w:t>
              </w:r>
            </w:ins>
          </w:p>
        </w:tc>
        <w:tc>
          <w:tcPr>
            <w:tcW w:w="1275" w:type="dxa"/>
          </w:tcPr>
          <w:p w14:paraId="372E0EF4" w14:textId="67D237E1" w:rsidR="003640EF" w:rsidRDefault="003640EF" w:rsidP="00DE49B9">
            <w:pPr>
              <w:spacing w:after="0" w:line="240" w:lineRule="auto"/>
              <w:ind w:left="0"/>
              <w:rPr>
                <w:ins w:id="219" w:author="Aivi Kuivonen" w:date="2025-09-16T11:23:00Z"/>
                <w:rFonts w:ascii="Times New Roman" w:eastAsia="Times New Roman" w:hAnsi="Times New Roman" w:cs="Times New Roman"/>
                <w:color w:val="000000" w:themeColor="text1"/>
                <w:sz w:val="24"/>
                <w:szCs w:val="24"/>
              </w:rPr>
            </w:pPr>
            <w:ins w:id="220" w:author="Aivi Kuivonen" w:date="2025-09-16T11:27:00Z">
              <w:r>
                <w:rPr>
                  <w:rFonts w:ascii="Times New Roman" w:eastAsia="Times New Roman" w:hAnsi="Times New Roman" w:cs="Times New Roman"/>
                  <w:color w:val="000000" w:themeColor="text1"/>
                  <w:sz w:val="24"/>
                  <w:szCs w:val="24"/>
                </w:rPr>
                <w:t>arv</w:t>
              </w:r>
            </w:ins>
          </w:p>
        </w:tc>
        <w:tc>
          <w:tcPr>
            <w:tcW w:w="1276" w:type="dxa"/>
          </w:tcPr>
          <w:p w14:paraId="7D008858" w14:textId="6C84C929" w:rsidR="003640EF" w:rsidRDefault="003640EF" w:rsidP="00DE49B9">
            <w:pPr>
              <w:autoSpaceDE w:val="0"/>
              <w:autoSpaceDN w:val="0"/>
              <w:adjustRightInd w:val="0"/>
              <w:spacing w:after="0" w:line="240" w:lineRule="auto"/>
              <w:ind w:left="0"/>
              <w:rPr>
                <w:ins w:id="221" w:author="Aivi Kuivonen" w:date="2025-09-16T11:23:00Z"/>
                <w:rFonts w:ascii="Times New Roman" w:eastAsia="Times New Roman" w:hAnsi="Times New Roman" w:cs="Times New Roman"/>
                <w:color w:val="000000" w:themeColor="text1"/>
                <w:sz w:val="24"/>
                <w:szCs w:val="24"/>
              </w:rPr>
            </w:pPr>
            <w:ins w:id="222" w:author="Aivi Kuivonen" w:date="2025-09-16T11:27:00Z">
              <w:r>
                <w:rPr>
                  <w:rFonts w:ascii="Times New Roman" w:eastAsia="Times New Roman" w:hAnsi="Times New Roman" w:cs="Times New Roman"/>
                  <w:color w:val="000000" w:themeColor="text1"/>
                  <w:sz w:val="24"/>
                  <w:szCs w:val="24"/>
                </w:rPr>
                <w:t>0</w:t>
              </w:r>
            </w:ins>
          </w:p>
        </w:tc>
        <w:tc>
          <w:tcPr>
            <w:tcW w:w="1276" w:type="dxa"/>
          </w:tcPr>
          <w:p w14:paraId="187B92C7" w14:textId="5DF5467B" w:rsidR="003640EF" w:rsidRDefault="003640EF" w:rsidP="00DE49B9">
            <w:pPr>
              <w:autoSpaceDE w:val="0"/>
              <w:autoSpaceDN w:val="0"/>
              <w:adjustRightInd w:val="0"/>
              <w:spacing w:after="0" w:line="240" w:lineRule="auto"/>
              <w:ind w:left="0"/>
              <w:rPr>
                <w:ins w:id="223" w:author="Aivi Kuivonen" w:date="2025-09-16T11:23:00Z"/>
                <w:rFonts w:ascii="Times New Roman" w:eastAsia="Times New Roman" w:hAnsi="Times New Roman" w:cs="Times New Roman"/>
                <w:bCs/>
                <w:color w:val="000000" w:themeColor="text1"/>
                <w:sz w:val="24"/>
                <w:szCs w:val="24"/>
              </w:rPr>
            </w:pPr>
            <w:ins w:id="224" w:author="Aivi Kuivonen" w:date="2025-09-16T11:27:00Z">
              <w:r>
                <w:rPr>
                  <w:rFonts w:ascii="Times New Roman" w:eastAsia="Times New Roman" w:hAnsi="Times New Roman" w:cs="Times New Roman"/>
                  <w:bCs/>
                  <w:color w:val="000000" w:themeColor="text1"/>
                  <w:sz w:val="24"/>
                  <w:szCs w:val="24"/>
                </w:rPr>
                <w:t>21</w:t>
              </w:r>
            </w:ins>
          </w:p>
        </w:tc>
        <w:tc>
          <w:tcPr>
            <w:tcW w:w="3827" w:type="dxa"/>
          </w:tcPr>
          <w:p w14:paraId="57BAAB0B" w14:textId="10FA2466" w:rsidR="003640EF" w:rsidRPr="00AE19BC" w:rsidRDefault="003640EF" w:rsidP="00DE49B9">
            <w:pPr>
              <w:autoSpaceDE w:val="0"/>
              <w:autoSpaceDN w:val="0"/>
              <w:adjustRightInd w:val="0"/>
              <w:spacing w:after="0" w:line="240" w:lineRule="auto"/>
              <w:ind w:left="0"/>
              <w:rPr>
                <w:ins w:id="225" w:author="Aivi Kuivonen" w:date="2025-09-16T11:23:00Z"/>
                <w:rFonts w:ascii="Times New Roman" w:eastAsia="Times New Roman" w:hAnsi="Times New Roman" w:cs="Times New Roman"/>
                <w:color w:val="000000" w:themeColor="text1"/>
                <w:sz w:val="24"/>
                <w:szCs w:val="24"/>
              </w:rPr>
            </w:pPr>
            <w:ins w:id="226" w:author="Aivi Kuivonen" w:date="2025-09-16T11:28:00Z">
              <w:r w:rsidRPr="00AE19BC">
                <w:rPr>
                  <w:rFonts w:ascii="Times New Roman" w:eastAsia="Times New Roman" w:hAnsi="Times New Roman" w:cs="Times New Roman"/>
                  <w:color w:val="000000" w:themeColor="text1"/>
                  <w:sz w:val="24"/>
                  <w:szCs w:val="24"/>
                </w:rPr>
                <w:t>Välispiirile ja piiripunktidesse soetatud (ostetud ja renditud) seadmed, sh e-väravad. Siin ei raporteerita maa-, mere- ja õhutranspordi vahendeid.</w:t>
              </w:r>
              <w:r w:rsidRPr="00AE19BC">
                <w:t xml:space="preserve"> </w:t>
              </w:r>
              <w:r w:rsidRPr="00AE19BC">
                <w:rPr>
                  <w:rFonts w:ascii="Times New Roman" w:eastAsia="Times New Roman" w:hAnsi="Times New Roman" w:cs="Times New Roman"/>
                  <w:color w:val="000000" w:themeColor="text1"/>
                  <w:sz w:val="24"/>
                  <w:szCs w:val="24"/>
                </w:rPr>
                <w:t xml:space="preserve">Toetuse saaja peab aruandele lisama dokumendi, milles on toodud raporteeritud seadmete inventarinumbrid.  </w:t>
              </w:r>
            </w:ins>
          </w:p>
        </w:tc>
      </w:tr>
      <w:tr w:rsidR="003640EF" w:rsidRPr="00AE19BC" w14:paraId="5F9FA39D" w14:textId="77777777" w:rsidTr="003640EF">
        <w:tblPrEx>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Change w:id="227" w:author="Aivi Kuivonen" w:date="2025-09-16T11:29:00Z">
            <w:tblPrEx>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Ex>
          </w:tblPrExChange>
        </w:tblPrEx>
        <w:trPr>
          <w:trHeight w:val="1131"/>
          <w:ins w:id="228" w:author="Aivi Kuivonen" w:date="2025-09-16T11:28:00Z"/>
          <w:trPrChange w:id="229" w:author="Aivi Kuivonen" w:date="2025-09-16T11:29:00Z">
            <w:trPr>
              <w:trHeight w:val="2238"/>
            </w:trPr>
          </w:trPrChange>
        </w:trPr>
        <w:tc>
          <w:tcPr>
            <w:tcW w:w="2405" w:type="dxa"/>
            <w:vMerge/>
            <w:tcPrChange w:id="230" w:author="Aivi Kuivonen" w:date="2025-09-16T11:29:00Z">
              <w:tcPr>
                <w:tcW w:w="2405" w:type="dxa"/>
                <w:vMerge/>
              </w:tcPr>
            </w:tcPrChange>
          </w:tcPr>
          <w:p w14:paraId="56C7ABCC" w14:textId="77777777" w:rsidR="003640EF" w:rsidRPr="00122F29" w:rsidRDefault="003640EF" w:rsidP="00DE49B9">
            <w:pPr>
              <w:autoSpaceDE w:val="0"/>
              <w:autoSpaceDN w:val="0"/>
              <w:adjustRightInd w:val="0"/>
              <w:spacing w:after="0" w:line="240" w:lineRule="auto"/>
              <w:ind w:left="0"/>
              <w:rPr>
                <w:ins w:id="231" w:author="Aivi Kuivonen" w:date="2025-09-16T11:28:00Z"/>
                <w:rFonts w:ascii="Times New Roman" w:eastAsia="Times New Roman" w:hAnsi="Times New Roman" w:cs="Times New Roman"/>
                <w:color w:val="000000" w:themeColor="text1"/>
                <w:sz w:val="24"/>
                <w:szCs w:val="24"/>
              </w:rPr>
            </w:pPr>
          </w:p>
        </w:tc>
        <w:tc>
          <w:tcPr>
            <w:tcW w:w="1843" w:type="dxa"/>
            <w:vMerge/>
            <w:tcPrChange w:id="232" w:author="Aivi Kuivonen" w:date="2025-09-16T11:29:00Z">
              <w:tcPr>
                <w:tcW w:w="1843" w:type="dxa"/>
                <w:vMerge/>
              </w:tcPr>
            </w:tcPrChange>
          </w:tcPr>
          <w:p w14:paraId="45169763" w14:textId="77777777" w:rsidR="003640EF" w:rsidRDefault="003640EF" w:rsidP="00DE49B9">
            <w:pPr>
              <w:spacing w:after="0" w:line="240" w:lineRule="auto"/>
              <w:ind w:left="0"/>
              <w:rPr>
                <w:ins w:id="233" w:author="Aivi Kuivonen" w:date="2025-09-16T11:28:00Z"/>
                <w:rFonts w:ascii="Times New Roman" w:eastAsia="Times New Roman" w:hAnsi="Times New Roman" w:cs="Times New Roman"/>
                <w:color w:val="000000" w:themeColor="text1"/>
                <w:sz w:val="24"/>
                <w:szCs w:val="24"/>
              </w:rPr>
            </w:pPr>
          </w:p>
        </w:tc>
        <w:tc>
          <w:tcPr>
            <w:tcW w:w="3119" w:type="dxa"/>
            <w:tcPrChange w:id="234" w:author="Aivi Kuivonen" w:date="2025-09-16T11:29:00Z">
              <w:tcPr>
                <w:tcW w:w="3119" w:type="dxa"/>
              </w:tcPr>
            </w:tcPrChange>
          </w:tcPr>
          <w:p w14:paraId="0EBA887C" w14:textId="555BA114" w:rsidR="003640EF" w:rsidRPr="003640EF" w:rsidRDefault="00D203FC" w:rsidP="00D203FC">
            <w:pPr>
              <w:spacing w:after="0" w:line="240" w:lineRule="auto"/>
              <w:ind w:left="0"/>
              <w:rPr>
                <w:ins w:id="235" w:author="Aivi Kuivonen" w:date="2025-09-16T11:28:00Z"/>
                <w:rFonts w:ascii="Times New Roman" w:eastAsia="Times New Roman" w:hAnsi="Times New Roman" w:cs="Times New Roman"/>
                <w:color w:val="000000" w:themeColor="text1"/>
                <w:sz w:val="24"/>
                <w:szCs w:val="24"/>
              </w:rPr>
            </w:pPr>
            <w:ins w:id="236" w:author="Aivi Kuivonen" w:date="2025-09-16T13:53:00Z">
              <w:r>
                <w:rPr>
                  <w:rFonts w:ascii="Times New Roman" w:eastAsia="Times New Roman" w:hAnsi="Times New Roman" w:cs="Times New Roman"/>
                  <w:color w:val="000000" w:themeColor="text1"/>
                  <w:sz w:val="24"/>
                  <w:szCs w:val="24"/>
                </w:rPr>
                <w:t xml:space="preserve">BMVI R.1.18 </w:t>
              </w:r>
            </w:ins>
            <w:ins w:id="237" w:author="Aivi Kuivonen" w:date="2025-09-16T11:28:00Z">
              <w:r w:rsidR="003640EF" w:rsidRPr="003640EF">
                <w:rPr>
                  <w:rFonts w:ascii="Times New Roman" w:eastAsia="Times New Roman" w:hAnsi="Times New Roman" w:cs="Times New Roman"/>
                  <w:color w:val="000000" w:themeColor="text1"/>
                  <w:sz w:val="24"/>
                  <w:szCs w:val="24"/>
                </w:rPr>
                <w:t xml:space="preserve">Piirihalduse valdkonnas läbi viidud Schengeni hindamiste ja haavatavuse hindamiste </w:t>
              </w:r>
              <w:r w:rsidR="003640EF" w:rsidRPr="003640EF">
                <w:rPr>
                  <w:rFonts w:ascii="Times New Roman" w:eastAsia="Times New Roman" w:hAnsi="Times New Roman" w:cs="Times New Roman"/>
                  <w:color w:val="000000" w:themeColor="text1"/>
                  <w:sz w:val="24"/>
                  <w:szCs w:val="24"/>
                </w:rPr>
                <w:lastRenderedPageBreak/>
                <w:t>tulemusel esitatud soovituste arv, mida on arvesse võetud.</w:t>
              </w:r>
            </w:ins>
          </w:p>
        </w:tc>
        <w:tc>
          <w:tcPr>
            <w:tcW w:w="1275" w:type="dxa"/>
            <w:tcPrChange w:id="238" w:author="Aivi Kuivonen" w:date="2025-09-16T11:29:00Z">
              <w:tcPr>
                <w:tcW w:w="1275" w:type="dxa"/>
              </w:tcPr>
            </w:tcPrChange>
          </w:tcPr>
          <w:p w14:paraId="2512B685" w14:textId="1660B65C" w:rsidR="003640EF" w:rsidRDefault="003640EF" w:rsidP="00DE49B9">
            <w:pPr>
              <w:spacing w:after="0" w:line="240" w:lineRule="auto"/>
              <w:ind w:left="0"/>
              <w:rPr>
                <w:ins w:id="239" w:author="Aivi Kuivonen" w:date="2025-09-16T11:28:00Z"/>
                <w:rFonts w:ascii="Times New Roman" w:eastAsia="Times New Roman" w:hAnsi="Times New Roman" w:cs="Times New Roman"/>
                <w:color w:val="000000" w:themeColor="text1"/>
                <w:sz w:val="24"/>
                <w:szCs w:val="24"/>
              </w:rPr>
            </w:pPr>
            <w:ins w:id="240" w:author="Aivi Kuivonen" w:date="2025-09-16T11:28:00Z">
              <w:r>
                <w:rPr>
                  <w:rFonts w:ascii="Times New Roman" w:eastAsia="Times New Roman" w:hAnsi="Times New Roman" w:cs="Times New Roman"/>
                  <w:color w:val="000000" w:themeColor="text1"/>
                  <w:sz w:val="24"/>
                  <w:szCs w:val="24"/>
                </w:rPr>
                <w:lastRenderedPageBreak/>
                <w:t>arv</w:t>
              </w:r>
            </w:ins>
          </w:p>
        </w:tc>
        <w:tc>
          <w:tcPr>
            <w:tcW w:w="1276" w:type="dxa"/>
            <w:tcPrChange w:id="241" w:author="Aivi Kuivonen" w:date="2025-09-16T11:29:00Z">
              <w:tcPr>
                <w:tcW w:w="1276" w:type="dxa"/>
              </w:tcPr>
            </w:tcPrChange>
          </w:tcPr>
          <w:p w14:paraId="59F0CC01" w14:textId="10AD6060" w:rsidR="003640EF" w:rsidRDefault="003640EF" w:rsidP="00DE49B9">
            <w:pPr>
              <w:autoSpaceDE w:val="0"/>
              <w:autoSpaceDN w:val="0"/>
              <w:adjustRightInd w:val="0"/>
              <w:spacing w:after="0" w:line="240" w:lineRule="auto"/>
              <w:ind w:left="0"/>
              <w:rPr>
                <w:ins w:id="242" w:author="Aivi Kuivonen" w:date="2025-09-16T11:28:00Z"/>
                <w:rFonts w:ascii="Times New Roman" w:eastAsia="Times New Roman" w:hAnsi="Times New Roman" w:cs="Times New Roman"/>
                <w:color w:val="000000" w:themeColor="text1"/>
                <w:sz w:val="24"/>
                <w:szCs w:val="24"/>
              </w:rPr>
            </w:pPr>
            <w:ins w:id="243" w:author="Aivi Kuivonen" w:date="2025-09-16T11:28:00Z">
              <w:r>
                <w:rPr>
                  <w:rFonts w:ascii="Times New Roman" w:eastAsia="Times New Roman" w:hAnsi="Times New Roman" w:cs="Times New Roman"/>
                  <w:color w:val="000000" w:themeColor="text1"/>
                  <w:sz w:val="24"/>
                  <w:szCs w:val="24"/>
                </w:rPr>
                <w:t>0</w:t>
              </w:r>
            </w:ins>
          </w:p>
        </w:tc>
        <w:tc>
          <w:tcPr>
            <w:tcW w:w="1276" w:type="dxa"/>
            <w:tcPrChange w:id="244" w:author="Aivi Kuivonen" w:date="2025-09-16T11:29:00Z">
              <w:tcPr>
                <w:tcW w:w="1276" w:type="dxa"/>
              </w:tcPr>
            </w:tcPrChange>
          </w:tcPr>
          <w:p w14:paraId="05CF2B57" w14:textId="65072873" w:rsidR="003640EF" w:rsidRDefault="003640EF" w:rsidP="00DE49B9">
            <w:pPr>
              <w:autoSpaceDE w:val="0"/>
              <w:autoSpaceDN w:val="0"/>
              <w:adjustRightInd w:val="0"/>
              <w:spacing w:after="0" w:line="240" w:lineRule="auto"/>
              <w:ind w:left="0"/>
              <w:rPr>
                <w:ins w:id="245" w:author="Aivi Kuivonen" w:date="2025-09-16T11:28:00Z"/>
                <w:rFonts w:ascii="Times New Roman" w:eastAsia="Times New Roman" w:hAnsi="Times New Roman" w:cs="Times New Roman"/>
                <w:bCs/>
                <w:color w:val="000000" w:themeColor="text1"/>
                <w:sz w:val="24"/>
                <w:szCs w:val="24"/>
              </w:rPr>
            </w:pPr>
            <w:ins w:id="246" w:author="Aivi Kuivonen" w:date="2025-09-16T11:28:00Z">
              <w:r>
                <w:rPr>
                  <w:rFonts w:ascii="Times New Roman" w:eastAsia="Times New Roman" w:hAnsi="Times New Roman" w:cs="Times New Roman"/>
                  <w:bCs/>
                  <w:color w:val="000000" w:themeColor="text1"/>
                  <w:sz w:val="24"/>
                  <w:szCs w:val="24"/>
                </w:rPr>
                <w:t>1</w:t>
              </w:r>
            </w:ins>
          </w:p>
        </w:tc>
        <w:tc>
          <w:tcPr>
            <w:tcW w:w="3827" w:type="dxa"/>
            <w:tcPrChange w:id="247" w:author="Aivi Kuivonen" w:date="2025-09-16T11:29:00Z">
              <w:tcPr>
                <w:tcW w:w="3827" w:type="dxa"/>
              </w:tcPr>
            </w:tcPrChange>
          </w:tcPr>
          <w:p w14:paraId="77BE6E70" w14:textId="199E6FB4" w:rsidR="003640EF" w:rsidRPr="00AE19BC" w:rsidRDefault="003640EF" w:rsidP="00DE49B9">
            <w:pPr>
              <w:autoSpaceDE w:val="0"/>
              <w:autoSpaceDN w:val="0"/>
              <w:adjustRightInd w:val="0"/>
              <w:spacing w:after="0" w:line="240" w:lineRule="auto"/>
              <w:ind w:left="0"/>
              <w:rPr>
                <w:ins w:id="248" w:author="Aivi Kuivonen" w:date="2025-09-16T11:28:00Z"/>
                <w:rFonts w:ascii="Times New Roman" w:eastAsia="Times New Roman" w:hAnsi="Times New Roman" w:cs="Times New Roman"/>
                <w:color w:val="000000" w:themeColor="text1"/>
                <w:sz w:val="24"/>
                <w:szCs w:val="24"/>
              </w:rPr>
            </w:pPr>
            <w:ins w:id="249" w:author="Aivi Kuivonen" w:date="2025-09-16T11:29:00Z">
              <w:r>
                <w:rPr>
                  <w:rFonts w:ascii="Times New Roman" w:eastAsia="Times New Roman" w:hAnsi="Times New Roman" w:cs="Times New Roman"/>
                  <w:color w:val="000000" w:themeColor="text1"/>
                  <w:sz w:val="24"/>
                  <w:szCs w:val="24"/>
                </w:rPr>
                <w:t>Aruandes välja tuua soovituse number. Soovitust raporteeritakse üks kord projekti jooksul.</w:t>
              </w:r>
            </w:ins>
          </w:p>
        </w:tc>
      </w:tr>
      <w:tr w:rsidR="00DE49B9" w:rsidRPr="00AE19BC" w14:paraId="356265DD" w14:textId="77777777" w:rsidTr="005E6070">
        <w:trPr>
          <w:trHeight w:val="160"/>
        </w:trPr>
        <w:tc>
          <w:tcPr>
            <w:tcW w:w="2405" w:type="dxa"/>
          </w:tcPr>
          <w:p w14:paraId="7935EBD4" w14:textId="77777777" w:rsidR="00DE49B9" w:rsidRPr="00AE19BC" w:rsidRDefault="00DE49B9" w:rsidP="00DE49B9">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AE19BC">
              <w:rPr>
                <w:rFonts w:ascii="Times New Roman" w:eastAsia="Times New Roman" w:hAnsi="Times New Roman" w:cs="Times New Roman"/>
                <w:color w:val="000000" w:themeColor="text1"/>
                <w:sz w:val="24"/>
                <w:szCs w:val="24"/>
              </w:rPr>
              <w:t>KOKKU</w:t>
            </w:r>
          </w:p>
        </w:tc>
        <w:tc>
          <w:tcPr>
            <w:tcW w:w="1843" w:type="dxa"/>
          </w:tcPr>
          <w:p w14:paraId="24A51B74" w14:textId="74F8008C"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del w:id="250" w:author="Aivi Kuivonen" w:date="2025-09-16T11:22:00Z">
              <w:r w:rsidRPr="00AE19BC" w:rsidDel="00122F29">
                <w:rPr>
                  <w:rFonts w:ascii="Times New Roman" w:eastAsia="Times New Roman" w:hAnsi="Times New Roman" w:cs="Times New Roman"/>
                  <w:color w:val="000000" w:themeColor="text1"/>
                  <w:sz w:val="24"/>
                  <w:szCs w:val="24"/>
                </w:rPr>
                <w:delText>29 340 897,01</w:delText>
              </w:r>
            </w:del>
            <w:ins w:id="251" w:author="Aivi Kuivonen" w:date="2025-09-16T11:22:00Z">
              <w:r w:rsidR="00122F29">
                <w:rPr>
                  <w:rFonts w:ascii="Times New Roman" w:eastAsia="Times New Roman" w:hAnsi="Times New Roman" w:cs="Times New Roman"/>
                  <w:color w:val="000000" w:themeColor="text1"/>
                  <w:sz w:val="24"/>
                  <w:szCs w:val="24"/>
                </w:rPr>
                <w:t xml:space="preserve"> 36 989 485,69</w:t>
              </w:r>
            </w:ins>
          </w:p>
        </w:tc>
        <w:tc>
          <w:tcPr>
            <w:tcW w:w="3119" w:type="dxa"/>
          </w:tcPr>
          <w:p w14:paraId="6D1AF94B" w14:textId="77777777" w:rsidR="00DE49B9" w:rsidRPr="00AE19BC" w:rsidRDefault="00DE49B9" w:rsidP="00D203FC">
            <w:pPr>
              <w:spacing w:after="0" w:line="240" w:lineRule="auto"/>
              <w:ind w:left="0"/>
              <w:rPr>
                <w:rFonts w:ascii="Times New Roman" w:eastAsia="Times New Roman" w:hAnsi="Times New Roman" w:cs="Times New Roman"/>
                <w:color w:val="000000" w:themeColor="text1"/>
                <w:sz w:val="24"/>
                <w:szCs w:val="24"/>
              </w:rPr>
            </w:pPr>
          </w:p>
        </w:tc>
        <w:tc>
          <w:tcPr>
            <w:tcW w:w="1275" w:type="dxa"/>
          </w:tcPr>
          <w:p w14:paraId="3EDAAF60" w14:textId="77777777" w:rsidR="00DE49B9" w:rsidRPr="00AE19BC" w:rsidRDefault="00DE49B9" w:rsidP="00DE49B9">
            <w:pPr>
              <w:spacing w:after="0" w:line="240" w:lineRule="auto"/>
              <w:ind w:left="0"/>
              <w:jc w:val="both"/>
              <w:rPr>
                <w:rFonts w:ascii="Times New Roman" w:eastAsia="Times New Roman" w:hAnsi="Times New Roman" w:cs="Times New Roman"/>
                <w:color w:val="000000" w:themeColor="text1"/>
                <w:sz w:val="24"/>
                <w:szCs w:val="24"/>
              </w:rPr>
            </w:pPr>
          </w:p>
        </w:tc>
        <w:tc>
          <w:tcPr>
            <w:tcW w:w="1276" w:type="dxa"/>
          </w:tcPr>
          <w:p w14:paraId="6686DCE6"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276" w:type="dxa"/>
          </w:tcPr>
          <w:p w14:paraId="5ED55A64"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3827" w:type="dxa"/>
          </w:tcPr>
          <w:p w14:paraId="39F98B51" w14:textId="77777777" w:rsidR="00DE49B9" w:rsidRPr="00AE19BC" w:rsidRDefault="00DE49B9" w:rsidP="00DE49B9">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bl>
    <w:p w14:paraId="09F1FA5B" w14:textId="77777777" w:rsidR="00AE19BC" w:rsidRDefault="00AE19BC" w:rsidP="00AE19BC">
      <w:pPr>
        <w:spacing w:after="0" w:line="240" w:lineRule="auto"/>
        <w:ind w:left="0"/>
        <w:jc w:val="both"/>
        <w:rPr>
          <w:ins w:id="252" w:author="Aivi Kuivonen" w:date="2025-09-16T11:23:00Z"/>
          <w:rFonts w:ascii="Times New Roman" w:eastAsia="Times New Roman" w:hAnsi="Times New Roman" w:cs="Times New Roman"/>
          <w:i/>
          <w:color w:val="000000" w:themeColor="text1"/>
          <w:sz w:val="24"/>
          <w:szCs w:val="24"/>
        </w:rPr>
      </w:pPr>
    </w:p>
    <w:p w14:paraId="7C636366" w14:textId="77777777" w:rsidR="00122F29" w:rsidRDefault="00122F29" w:rsidP="00AE19BC">
      <w:pPr>
        <w:spacing w:after="0" w:line="240" w:lineRule="auto"/>
        <w:ind w:left="0"/>
        <w:jc w:val="both"/>
        <w:rPr>
          <w:ins w:id="253" w:author="Aivi Kuivonen" w:date="2025-09-16T11:27:00Z"/>
          <w:rFonts w:ascii="Times New Roman" w:eastAsia="Times New Roman" w:hAnsi="Times New Roman" w:cs="Times New Roman"/>
          <w:i/>
          <w:color w:val="000000" w:themeColor="text1"/>
          <w:sz w:val="24"/>
          <w:szCs w:val="24"/>
        </w:rPr>
      </w:pPr>
    </w:p>
    <w:p w14:paraId="7A0E62F9" w14:textId="77777777" w:rsidR="003640EF" w:rsidRPr="00AE19BC" w:rsidRDefault="003640EF" w:rsidP="00AE19BC">
      <w:pPr>
        <w:spacing w:after="0" w:line="240" w:lineRule="auto"/>
        <w:ind w:left="0"/>
        <w:jc w:val="both"/>
        <w:rPr>
          <w:rFonts w:ascii="Times New Roman" w:eastAsia="Times New Roman" w:hAnsi="Times New Roman" w:cs="Times New Roman"/>
          <w:i/>
          <w:color w:val="000000" w:themeColor="text1"/>
          <w:sz w:val="24"/>
          <w:szCs w:val="24"/>
        </w:rPr>
        <w:sectPr w:rsidR="003640EF" w:rsidRPr="00AE19BC" w:rsidSect="008425C6">
          <w:pgSz w:w="16838" w:h="11906" w:orient="landscape" w:code="9"/>
          <w:pgMar w:top="1418" w:right="851" w:bottom="1418" w:left="992" w:header="709" w:footer="709" w:gutter="0"/>
          <w:cols w:space="708"/>
          <w:docGrid w:linePitch="360"/>
        </w:sectPr>
      </w:pPr>
    </w:p>
    <w:bookmarkEnd w:id="89"/>
    <w:bookmarkEnd w:id="90"/>
    <w:bookmarkEnd w:id="91"/>
    <w:bookmarkEnd w:id="92"/>
    <w:bookmarkEnd w:id="93"/>
    <w:bookmarkEnd w:id="94"/>
    <w:bookmarkEnd w:id="95"/>
    <w:bookmarkEnd w:id="96"/>
    <w:bookmarkEnd w:id="97"/>
    <w:bookmarkEnd w:id="98"/>
    <w:p w14:paraId="14F7E5A4" w14:textId="77777777" w:rsidR="00AE19BC" w:rsidRPr="00AE19BC" w:rsidRDefault="00AE19BC" w:rsidP="00AE19BC">
      <w:pPr>
        <w:tabs>
          <w:tab w:val="left" w:pos="284"/>
        </w:tabs>
        <w:spacing w:after="0" w:line="240" w:lineRule="auto"/>
        <w:ind w:left="0"/>
        <w:jc w:val="both"/>
        <w:rPr>
          <w:rFonts w:ascii="Times New Roman" w:eastAsia="Times New Roman" w:hAnsi="Times New Roman" w:cs="Times New Roman"/>
          <w:i/>
          <w:color w:val="000000" w:themeColor="text1"/>
          <w:sz w:val="24"/>
          <w:szCs w:val="24"/>
          <w:lang w:eastAsia="et-EE"/>
        </w:rPr>
      </w:pPr>
    </w:p>
    <w:p w14:paraId="05318FBC" w14:textId="77777777" w:rsidR="00AE19BC" w:rsidRPr="00AE19BC" w:rsidRDefault="00AE19BC" w:rsidP="00AE19BC">
      <w:pPr>
        <w:numPr>
          <w:ilvl w:val="0"/>
          <w:numId w:val="24"/>
        </w:numPr>
        <w:spacing w:after="90" w:line="240" w:lineRule="auto"/>
        <w:ind w:left="567" w:hanging="567"/>
        <w:contextualSpacing/>
        <w:jc w:val="both"/>
        <w:rPr>
          <w:rFonts w:ascii="Times New Roman" w:eastAsia="Times New Roman" w:hAnsi="Times New Roman" w:cs="Times New Roman"/>
          <w:b/>
          <w:bCs/>
          <w:iCs/>
          <w:color w:val="000000" w:themeColor="text1"/>
          <w:sz w:val="24"/>
          <w:szCs w:val="24"/>
          <w:lang w:eastAsia="et-EE"/>
        </w:rPr>
      </w:pPr>
      <w:bookmarkStart w:id="254" w:name="_Toc390093270"/>
      <w:r w:rsidRPr="00AE19BC">
        <w:rPr>
          <w:rFonts w:ascii="Times New Roman" w:eastAsia="Times New Roman" w:hAnsi="Times New Roman" w:cs="Times New Roman"/>
          <w:b/>
          <w:bCs/>
          <w:iCs/>
          <w:color w:val="000000" w:themeColor="text1"/>
          <w:sz w:val="24"/>
          <w:szCs w:val="24"/>
          <w:lang w:eastAsia="et-EE"/>
        </w:rPr>
        <w:t>Korraldusasutus, rakendusasutus ja rakendusüksus</w:t>
      </w:r>
    </w:p>
    <w:p w14:paraId="5963D9E4" w14:textId="56A58FE2" w:rsidR="00AE19BC" w:rsidRPr="00AE19BC" w:rsidRDefault="00AE19BC" w:rsidP="00AE19BC">
      <w:pPr>
        <w:numPr>
          <w:ilvl w:val="1"/>
          <w:numId w:val="2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AE19BC">
        <w:rPr>
          <w:rFonts w:ascii="Times New Roman" w:eastAsia="Times New Roman" w:hAnsi="Times New Roman" w:cs="Times New Roman"/>
          <w:iCs/>
          <w:color w:val="000000" w:themeColor="text1"/>
          <w:sz w:val="24"/>
          <w:szCs w:val="24"/>
          <w:lang w:eastAsia="et-EE"/>
        </w:rPr>
        <w:t xml:space="preserve">Korraldusasutuse, rakendusasutuse ja rakendusüksuse ülesandeid täidab </w:t>
      </w:r>
      <w:r w:rsidR="000811C9">
        <w:rPr>
          <w:rFonts w:ascii="Times New Roman" w:eastAsia="Times New Roman" w:hAnsi="Times New Roman" w:cs="Times New Roman"/>
          <w:iCs/>
          <w:color w:val="000000" w:themeColor="text1"/>
          <w:sz w:val="24"/>
          <w:szCs w:val="24"/>
          <w:lang w:eastAsia="et-EE"/>
        </w:rPr>
        <w:t xml:space="preserve">Siseministeerium (edaspidi </w:t>
      </w:r>
      <w:r w:rsidRPr="000811C9">
        <w:rPr>
          <w:rFonts w:ascii="Times New Roman" w:eastAsia="Times New Roman" w:hAnsi="Times New Roman" w:cs="Times New Roman"/>
          <w:i/>
          <w:color w:val="000000" w:themeColor="text1"/>
          <w:sz w:val="24"/>
          <w:szCs w:val="24"/>
          <w:lang w:eastAsia="et-EE"/>
        </w:rPr>
        <w:t>SiM</w:t>
      </w:r>
      <w:r w:rsidR="000811C9">
        <w:rPr>
          <w:rFonts w:ascii="Times New Roman" w:eastAsia="Times New Roman" w:hAnsi="Times New Roman" w:cs="Times New Roman"/>
          <w:iCs/>
          <w:color w:val="000000" w:themeColor="text1"/>
          <w:sz w:val="24"/>
          <w:szCs w:val="24"/>
          <w:lang w:eastAsia="et-EE"/>
        </w:rPr>
        <w:t>)</w:t>
      </w:r>
      <w:r w:rsidRPr="00AE19BC">
        <w:rPr>
          <w:rFonts w:ascii="Times New Roman" w:eastAsia="Times New Roman" w:hAnsi="Times New Roman" w:cs="Times New Roman"/>
          <w:iCs/>
          <w:color w:val="000000" w:themeColor="text1"/>
          <w:sz w:val="24"/>
          <w:szCs w:val="24"/>
          <w:lang w:eastAsia="et-EE"/>
        </w:rPr>
        <w:t>. Ülesandeid ei delegeerita.</w:t>
      </w:r>
    </w:p>
    <w:p w14:paraId="66AADB50" w14:textId="77777777" w:rsidR="00AE19BC" w:rsidRPr="00AE19BC" w:rsidRDefault="00AE19BC" w:rsidP="00AE19BC">
      <w:pPr>
        <w:spacing w:after="90" w:line="240" w:lineRule="auto"/>
        <w:ind w:left="567"/>
        <w:contextualSpacing/>
        <w:jc w:val="both"/>
        <w:rPr>
          <w:rFonts w:ascii="Times New Roman" w:eastAsia="Times New Roman" w:hAnsi="Times New Roman" w:cs="Times New Roman"/>
          <w:iCs/>
          <w:color w:val="000000" w:themeColor="text1"/>
          <w:sz w:val="24"/>
          <w:szCs w:val="24"/>
          <w:lang w:eastAsia="et-EE"/>
        </w:rPr>
      </w:pPr>
    </w:p>
    <w:p w14:paraId="43AC83F3" w14:textId="77777777" w:rsidR="00AE19BC" w:rsidRPr="00AE19BC" w:rsidRDefault="00AE19BC" w:rsidP="00AE19BC">
      <w:pPr>
        <w:numPr>
          <w:ilvl w:val="1"/>
          <w:numId w:val="2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AE19BC">
        <w:rPr>
          <w:rFonts w:ascii="Times New Roman" w:eastAsia="Times New Roman" w:hAnsi="Times New Roman" w:cs="Times New Roman"/>
          <w:iCs/>
          <w:color w:val="000000" w:themeColor="text1"/>
          <w:sz w:val="24"/>
          <w:szCs w:val="24"/>
          <w:lang w:eastAsia="et-EE"/>
        </w:rPr>
        <w:t xml:space="preserve">SiM sisestab elluviija edastatud teabe alusel käesolevas </w:t>
      </w:r>
      <w:proofErr w:type="spellStart"/>
      <w:r w:rsidRPr="00AE19BC">
        <w:rPr>
          <w:rFonts w:ascii="Times New Roman" w:eastAsia="Times New Roman" w:hAnsi="Times New Roman" w:cs="Times New Roman"/>
          <w:iCs/>
          <w:color w:val="000000" w:themeColor="text1"/>
          <w:sz w:val="24"/>
          <w:szCs w:val="24"/>
          <w:lang w:eastAsia="et-EE"/>
        </w:rPr>
        <w:t>TATis</w:t>
      </w:r>
      <w:proofErr w:type="spellEnd"/>
      <w:r w:rsidRPr="00AE19BC">
        <w:rPr>
          <w:rFonts w:ascii="Times New Roman" w:eastAsia="Times New Roman" w:hAnsi="Times New Roman" w:cs="Times New Roman"/>
          <w:iCs/>
          <w:color w:val="000000" w:themeColor="text1"/>
          <w:sz w:val="24"/>
          <w:szCs w:val="24"/>
          <w:lang w:eastAsia="et-EE"/>
        </w:rPr>
        <w:t xml:space="preserve"> sätestatud projektide info struktuuritoetuste registrisse ja avab projekti.</w:t>
      </w:r>
    </w:p>
    <w:p w14:paraId="4C4ECCBB" w14:textId="77777777" w:rsidR="00AE19BC" w:rsidRPr="00AE19BC" w:rsidRDefault="00AE19BC" w:rsidP="00AE19BC">
      <w:pPr>
        <w:spacing w:after="90" w:line="240" w:lineRule="auto"/>
        <w:ind w:left="567"/>
        <w:contextualSpacing/>
        <w:jc w:val="both"/>
        <w:rPr>
          <w:rFonts w:ascii="Times New Roman" w:eastAsia="Times New Roman" w:hAnsi="Times New Roman" w:cs="Times New Roman"/>
          <w:i/>
          <w:color w:val="000000" w:themeColor="text1"/>
          <w:sz w:val="24"/>
          <w:szCs w:val="24"/>
          <w:lang w:eastAsia="et-EE"/>
        </w:rPr>
      </w:pPr>
    </w:p>
    <w:p w14:paraId="0610F868" w14:textId="77777777" w:rsidR="00AE19BC" w:rsidRPr="00AE19BC" w:rsidRDefault="00AE19BC" w:rsidP="00AE19BC">
      <w:pPr>
        <w:numPr>
          <w:ilvl w:val="0"/>
          <w:numId w:val="24"/>
        </w:numPr>
        <w:spacing w:after="90" w:line="240" w:lineRule="auto"/>
        <w:ind w:left="567" w:hanging="567"/>
        <w:contextualSpacing/>
        <w:jc w:val="both"/>
        <w:rPr>
          <w:rFonts w:ascii="Times New Roman" w:eastAsia="Times New Roman" w:hAnsi="Times New Roman" w:cs="Times New Roman"/>
          <w:i/>
          <w:color w:val="000000" w:themeColor="text1"/>
          <w:sz w:val="24"/>
          <w:szCs w:val="24"/>
          <w:lang w:eastAsia="et-EE"/>
        </w:rPr>
      </w:pPr>
      <w:r w:rsidRPr="00AE19BC">
        <w:rPr>
          <w:rFonts w:ascii="Times New Roman" w:eastAsia="Times New Roman" w:hAnsi="Times New Roman" w:cs="Times New Roman"/>
          <w:b/>
          <w:bCs/>
          <w:color w:val="000000" w:themeColor="text1"/>
          <w:kern w:val="32"/>
          <w:sz w:val="24"/>
          <w:szCs w:val="24"/>
        </w:rPr>
        <w:t>Kulude abikõlblikkus</w:t>
      </w:r>
      <w:bookmarkEnd w:id="254"/>
      <w:r w:rsidRPr="00AE19BC">
        <w:rPr>
          <w:rFonts w:ascii="Times New Roman" w:eastAsia="Times New Roman" w:hAnsi="Times New Roman" w:cs="Times New Roman"/>
          <w:b/>
          <w:bCs/>
          <w:color w:val="000000" w:themeColor="text1"/>
          <w:kern w:val="32"/>
          <w:sz w:val="24"/>
          <w:szCs w:val="24"/>
        </w:rPr>
        <w:t xml:space="preserve"> </w:t>
      </w:r>
    </w:p>
    <w:p w14:paraId="5416526C"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siseturvalisuspoliitika fondide rakenduskavade vahendite andmise ja kasutamise üldised tingimused“ (edaspidi </w:t>
      </w:r>
      <w:r w:rsidRPr="00AE19BC">
        <w:rPr>
          <w:rFonts w:ascii="Times New Roman" w:hAnsi="Times New Roman" w:cs="Times New Roman"/>
          <w:i/>
          <w:iCs/>
          <w:sz w:val="24"/>
          <w:szCs w:val="24"/>
        </w:rPr>
        <w:t>ühendmäärus</w:t>
      </w:r>
      <w:r w:rsidRPr="00AE19BC">
        <w:rPr>
          <w:rFonts w:ascii="Times New Roman" w:hAnsi="Times New Roman" w:cs="Times New Roman"/>
          <w:sz w:val="24"/>
          <w:szCs w:val="24"/>
        </w:rPr>
        <w:t>)</w:t>
      </w:r>
      <w:r w:rsidRPr="00AE19BC">
        <w:rPr>
          <w:rFonts w:ascii="Times New Roman" w:hAnsi="Times New Roman" w:cs="Times New Roman"/>
          <w:sz w:val="24"/>
          <w:szCs w:val="24"/>
          <w:vertAlign w:val="superscript"/>
        </w:rPr>
        <w:footnoteReference w:id="9"/>
      </w:r>
      <w:r w:rsidRPr="00AE19BC">
        <w:rPr>
          <w:rFonts w:ascii="Times New Roman" w:hAnsi="Times New Roman" w:cs="Times New Roman"/>
          <w:sz w:val="24"/>
          <w:szCs w:val="24"/>
        </w:rPr>
        <w:t xml:space="preserve"> §-dest 15–17 ja 21.</w:t>
      </w:r>
    </w:p>
    <w:p w14:paraId="7764CC40"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70FCBD57"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Tegevustoetusena elluviidavate projektide abikõlblike kulude kindlaks määramisel tuleb lisaks ühendmäärusele lähtuda BMVI määruse lisa VII lõikes a sätestatust.</w:t>
      </w:r>
    </w:p>
    <w:p w14:paraId="2AF8A9D1"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20979078"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u w:val="single"/>
        </w:rPr>
      </w:pPr>
      <w:r w:rsidRPr="00AE19BC">
        <w:rPr>
          <w:rFonts w:ascii="Times New Roman" w:hAnsi="Times New Roman" w:cs="Times New Roman"/>
          <w:sz w:val="24"/>
          <w:szCs w:val="24"/>
          <w:u w:val="single"/>
        </w:rPr>
        <w:t>Otsesed kulud</w:t>
      </w:r>
    </w:p>
    <w:p w14:paraId="718E0164"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Abikõlblikud otsesed kulud on tegevuste elluviimiseks vajalikud kulud, muu hulgas:</w:t>
      </w:r>
    </w:p>
    <w:p w14:paraId="6FD84333"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personalikulu (sh projekti juhtimisega seotud tööjõukulu). Projekti juhtimisega seotud tööjõukulu võib moodustada kuni 10% projekti eelarvest;</w:t>
      </w:r>
    </w:p>
    <w:p w14:paraId="5696EEB1"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koolituskulu (sh ruumirent, koolitusmaterjalid, koolitajate töötasu, toitlustus);</w:t>
      </w:r>
    </w:p>
    <w:p w14:paraId="774FDD2E"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lähetuskulu (sh transport, majutus, reisikindlustus, päevaraha);</w:t>
      </w:r>
    </w:p>
    <w:p w14:paraId="4DE52898"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avalikustamiskulu (sh vajalike märgistuste kulu, toitlustuskulu, ruumi ja seadmete rent avalikustamise ürituste korraldamiseks);</w:t>
      </w:r>
    </w:p>
    <w:p w14:paraId="6B5324DC"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välispiiri kontrolli ja -valve seadmete, varustuse ja süsteemide soetus-, paigaldamis- ning ülalpidamiskulu (sh rendikulu, tootetugi ja litsentsid). </w:t>
      </w:r>
    </w:p>
    <w:p w14:paraId="6FB9FD5C"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välispiiri kontrolli ja -valve taristu renoveerimis- ja hoolduskulu</w:t>
      </w:r>
    </w:p>
    <w:p w14:paraId="4D39B2EC"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3991F55B"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BMVI toel arendatavate seadmete ostumenetluste algatamisel on kohustus järgida määruse (EL) 2019/1896 (edaspidi </w:t>
      </w:r>
      <w:r w:rsidRPr="00AE19BC">
        <w:rPr>
          <w:rFonts w:ascii="Times New Roman" w:hAnsi="Times New Roman" w:cs="Times New Roman"/>
          <w:i/>
          <w:iCs/>
          <w:sz w:val="24"/>
          <w:szCs w:val="24"/>
        </w:rPr>
        <w:t>Euroopa ranniku- ja piirivalve määrus</w:t>
      </w:r>
      <w:r w:rsidRPr="00AE19BC">
        <w:rPr>
          <w:rFonts w:ascii="Times New Roman" w:hAnsi="Times New Roman" w:cs="Times New Roman"/>
          <w:sz w:val="24"/>
          <w:szCs w:val="24"/>
        </w:rPr>
        <w:t>)</w:t>
      </w:r>
      <w:r w:rsidRPr="00AE19BC">
        <w:rPr>
          <w:rFonts w:ascii="Times New Roman" w:hAnsi="Times New Roman" w:cs="Times New Roman"/>
          <w:sz w:val="24"/>
          <w:szCs w:val="24"/>
          <w:vertAlign w:val="superscript"/>
        </w:rPr>
        <w:footnoteReference w:id="10"/>
      </w:r>
      <w:r w:rsidRPr="00AE19BC">
        <w:rPr>
          <w:rFonts w:ascii="Times New Roman" w:hAnsi="Times New Roman" w:cs="Times New Roman"/>
          <w:sz w:val="24"/>
          <w:szCs w:val="24"/>
        </w:rPr>
        <w:t xml:space="preserve"> artiklite 16 ja 64 kohaselt kehtestatud standardeid.</w:t>
      </w:r>
    </w:p>
    <w:p w14:paraId="2F7E73EF"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2132636E"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bookmarkStart w:id="255" w:name="_Hlk120710301"/>
      <w:r w:rsidRPr="00AE19BC">
        <w:rPr>
          <w:rFonts w:ascii="Times New Roman" w:hAnsi="Times New Roman" w:cs="Times New Roman"/>
          <w:sz w:val="24"/>
          <w:szCs w:val="24"/>
        </w:rPr>
        <w:t>Elluviija peab tagama seadmete, varustuse, taristu ja süsteemide sihtotstarbelise kasutamise pärast üleandmise-vastuvõtmise akti allkirjastamist:</w:t>
      </w:r>
    </w:p>
    <w:p w14:paraId="108A4C0D" w14:textId="77777777" w:rsidR="00822124" w:rsidRDefault="00AE19BC" w:rsidP="00822124">
      <w:pPr>
        <w:numPr>
          <w:ilvl w:val="0"/>
          <w:numId w:val="16"/>
        </w:numPr>
        <w:spacing w:line="240" w:lineRule="auto"/>
        <w:ind w:hanging="77"/>
        <w:contextualSpacing/>
        <w:jc w:val="both"/>
        <w:rPr>
          <w:rFonts w:ascii="Times New Roman" w:hAnsi="Times New Roman" w:cs="Times New Roman"/>
          <w:sz w:val="24"/>
          <w:szCs w:val="24"/>
        </w:rPr>
      </w:pPr>
      <w:r w:rsidRPr="00AE19BC">
        <w:rPr>
          <w:rFonts w:ascii="Times New Roman" w:hAnsi="Times New Roman" w:cs="Times New Roman"/>
          <w:sz w:val="24"/>
          <w:szCs w:val="24"/>
        </w:rPr>
        <w:t>IKT-seadmed ja süsteemid vähemalt kolm aastat;</w:t>
      </w:r>
      <w:bookmarkStart w:id="256" w:name="_Hlk120711216"/>
      <w:bookmarkEnd w:id="255"/>
    </w:p>
    <w:p w14:paraId="4B7F6A23" w14:textId="77777777" w:rsidR="00822124" w:rsidRDefault="00AE19BC" w:rsidP="00822124">
      <w:pPr>
        <w:numPr>
          <w:ilvl w:val="0"/>
          <w:numId w:val="16"/>
        </w:numPr>
        <w:spacing w:line="240" w:lineRule="auto"/>
        <w:ind w:hanging="77"/>
        <w:contextualSpacing/>
        <w:jc w:val="both"/>
        <w:rPr>
          <w:rFonts w:ascii="Times New Roman" w:hAnsi="Times New Roman" w:cs="Times New Roman"/>
          <w:sz w:val="24"/>
          <w:szCs w:val="24"/>
        </w:rPr>
      </w:pPr>
      <w:r w:rsidRPr="00822124">
        <w:rPr>
          <w:rFonts w:ascii="Times New Roman" w:hAnsi="Times New Roman" w:cs="Times New Roman"/>
          <w:sz w:val="24"/>
          <w:szCs w:val="24"/>
        </w:rPr>
        <w:t>muud seadmed ja varustus vähemalt viis aastat;</w:t>
      </w:r>
    </w:p>
    <w:p w14:paraId="1970BD66" w14:textId="2B753BAF" w:rsidR="00AE19BC" w:rsidRDefault="00AE19BC" w:rsidP="00822124">
      <w:pPr>
        <w:numPr>
          <w:ilvl w:val="0"/>
          <w:numId w:val="16"/>
        </w:numPr>
        <w:spacing w:line="240" w:lineRule="auto"/>
        <w:ind w:left="567" w:firstLine="0"/>
        <w:contextualSpacing/>
        <w:jc w:val="both"/>
        <w:rPr>
          <w:rFonts w:ascii="Times New Roman" w:hAnsi="Times New Roman" w:cs="Times New Roman"/>
          <w:sz w:val="24"/>
          <w:szCs w:val="24"/>
        </w:rPr>
      </w:pPr>
      <w:r w:rsidRPr="00822124">
        <w:rPr>
          <w:rFonts w:ascii="Times New Roman" w:hAnsi="Times New Roman" w:cs="Times New Roman"/>
          <w:sz w:val="24"/>
          <w:szCs w:val="24"/>
        </w:rPr>
        <w:t>suured sõidukid ja taristuinvesteeringud (nt hoonete ehitus ja suuremahuline renoveerimine, laeva, helikopteri ja lennuki ost) vähemalt 10 aastat.</w:t>
      </w:r>
    </w:p>
    <w:p w14:paraId="72AC91E5" w14:textId="723B63D1" w:rsidR="00CF5CC6" w:rsidRPr="00822124" w:rsidRDefault="00CF5CC6" w:rsidP="00F673EE">
      <w:pPr>
        <w:spacing w:line="240" w:lineRule="auto"/>
        <w:ind w:left="567" w:hanging="567"/>
        <w:contextualSpacing/>
        <w:jc w:val="both"/>
        <w:rPr>
          <w:rFonts w:ascii="Times New Roman" w:hAnsi="Times New Roman" w:cs="Times New Roman"/>
          <w:sz w:val="24"/>
          <w:szCs w:val="24"/>
        </w:rPr>
      </w:pPr>
      <w:bookmarkStart w:id="257" w:name="_Hlk161508349"/>
      <w:r>
        <w:rPr>
          <w:rFonts w:ascii="Times New Roman" w:hAnsi="Times New Roman" w:cs="Times New Roman"/>
          <w:sz w:val="24"/>
          <w:szCs w:val="24"/>
        </w:rPr>
        <w:t xml:space="preserve">6.5.1. </w:t>
      </w:r>
      <w:r w:rsidR="004F51BC">
        <w:rPr>
          <w:rFonts w:ascii="Times New Roman" w:hAnsi="Times New Roman" w:cs="Times New Roman"/>
          <w:sz w:val="24"/>
          <w:szCs w:val="24"/>
        </w:rPr>
        <w:t>Piirivalve ja -kontrolli teenuse katkematu tagamise eesmärgil soetatud varu seadmed ei pea olema kasutuses punktis 6.5. nimetatud ajal, kuid neid ei tohi samal ajal kasutada muul eesmärgil.</w:t>
      </w:r>
      <w:r w:rsidR="00C01C23">
        <w:rPr>
          <w:rFonts w:ascii="Times New Roman" w:hAnsi="Times New Roman" w:cs="Times New Roman"/>
          <w:sz w:val="24"/>
          <w:szCs w:val="24"/>
        </w:rPr>
        <w:t xml:space="preserve"> </w:t>
      </w:r>
      <w:r w:rsidR="00C01C23" w:rsidRPr="00C01C23">
        <w:rPr>
          <w:rFonts w:ascii="Times New Roman" w:hAnsi="Times New Roman" w:cs="Times New Roman"/>
          <w:i/>
          <w:iCs/>
          <w:sz w:val="24"/>
          <w:szCs w:val="24"/>
        </w:rPr>
        <w:t>(muudetud siseministri 02.05.2024 kk nr 1-3/3</w:t>
      </w:r>
      <w:r w:rsidR="00B935E9">
        <w:rPr>
          <w:rFonts w:ascii="Times New Roman" w:hAnsi="Times New Roman" w:cs="Times New Roman"/>
          <w:i/>
          <w:iCs/>
          <w:sz w:val="24"/>
          <w:szCs w:val="24"/>
        </w:rPr>
        <w:t>7</w:t>
      </w:r>
      <w:r w:rsidR="00C01C23" w:rsidRPr="00C01C23">
        <w:rPr>
          <w:rFonts w:ascii="Times New Roman" w:hAnsi="Times New Roman" w:cs="Times New Roman"/>
          <w:i/>
          <w:iCs/>
          <w:sz w:val="24"/>
          <w:szCs w:val="24"/>
        </w:rPr>
        <w:t>)</w:t>
      </w:r>
    </w:p>
    <w:bookmarkEnd w:id="256"/>
    <w:bookmarkEnd w:id="257"/>
    <w:p w14:paraId="151EA888" w14:textId="77777777" w:rsidR="00AE19BC" w:rsidRPr="00AE19BC" w:rsidRDefault="00AE19BC" w:rsidP="00AE19BC">
      <w:pPr>
        <w:spacing w:line="240" w:lineRule="auto"/>
        <w:ind w:left="720"/>
        <w:contextualSpacing/>
        <w:jc w:val="both"/>
        <w:rPr>
          <w:rFonts w:ascii="Times New Roman" w:hAnsi="Times New Roman" w:cs="Times New Roman"/>
          <w:sz w:val="24"/>
          <w:szCs w:val="24"/>
        </w:rPr>
      </w:pPr>
    </w:p>
    <w:p w14:paraId="54341EE7"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Soetatud varustust on lubatud kasutada aastas 30% ulatuses </w:t>
      </w:r>
      <w:bookmarkStart w:id="258" w:name="_Hlk120799049"/>
      <w:r w:rsidRPr="00AE19BC">
        <w:rPr>
          <w:rFonts w:ascii="Times New Roman" w:hAnsi="Times New Roman" w:cs="Times New Roman"/>
          <w:sz w:val="24"/>
          <w:szCs w:val="24"/>
        </w:rPr>
        <w:t>tollikontrolliks, mereoperatsioonidel ning Varjupaiga-, Rände ja Integratsioonifondi ning Sisejulgeolekufondi eesmärkide täitmiseks</w:t>
      </w:r>
      <w:bookmarkEnd w:id="258"/>
      <w:r w:rsidRPr="00AE19BC">
        <w:rPr>
          <w:rFonts w:ascii="Times New Roman" w:hAnsi="Times New Roman" w:cs="Times New Roman"/>
          <w:sz w:val="24"/>
          <w:szCs w:val="24"/>
        </w:rPr>
        <w:t>. Ristkasutust tuleb kirjeldada tegevusaruandes ja tõendada.</w:t>
      </w:r>
    </w:p>
    <w:p w14:paraId="6E927847"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041D3F5F"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lastRenderedPageBreak/>
        <w:t xml:space="preserve">Elluviija registreerib suuremahulise piirihalduse operatiivvarustuse viie tööpäeva jooksul pärast vastuvõtmist </w:t>
      </w:r>
      <w:bookmarkStart w:id="259" w:name="_Hlk120799703"/>
      <w:r w:rsidRPr="00AE19BC">
        <w:rPr>
          <w:rFonts w:ascii="Times New Roman" w:hAnsi="Times New Roman" w:cs="Times New Roman"/>
          <w:sz w:val="24"/>
          <w:szCs w:val="24"/>
        </w:rPr>
        <w:t>Euroopa Piiri- ja Rannikuvalve Ameti tehniliste seadmete reservis, et teha see kättesaadavaks kooskõlas Euroopa piiri- ja rannikuvalve määruse artikli 64 lõikega 9</w:t>
      </w:r>
      <w:bookmarkEnd w:id="259"/>
      <w:r w:rsidRPr="00AE19BC">
        <w:rPr>
          <w:rFonts w:ascii="Times New Roman" w:hAnsi="Times New Roman" w:cs="Times New Roman"/>
          <w:sz w:val="24"/>
          <w:szCs w:val="24"/>
        </w:rPr>
        <w:t>.</w:t>
      </w:r>
    </w:p>
    <w:p w14:paraId="7114D17C"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46B5882B"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u w:val="single"/>
        </w:rPr>
      </w:pPr>
      <w:r w:rsidRPr="00AE19BC">
        <w:rPr>
          <w:rFonts w:ascii="Times New Roman" w:hAnsi="Times New Roman" w:cs="Times New Roman"/>
          <w:sz w:val="24"/>
          <w:szCs w:val="24"/>
          <w:u w:val="single"/>
        </w:rPr>
        <w:t>Kaudsed kulud</w:t>
      </w:r>
    </w:p>
    <w:p w14:paraId="3D35B8DB"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alusel jagatava toetuse puhul hüvitatakse kaudseid kulusid ainult ühtse määra alusel, mis on kuni 7% tegevuste abikõlblikest otsestest kuludest. Iga projekti täpne kaudsete kulude määr sätestatakse punktis 4.3;</w:t>
      </w:r>
    </w:p>
    <w:p w14:paraId="4A3CFAF6" w14:textId="74ED6C5E" w:rsidR="003451E7" w:rsidRPr="00C9687C" w:rsidRDefault="00AE19BC" w:rsidP="003451E7">
      <w:pPr>
        <w:numPr>
          <w:ilvl w:val="2"/>
          <w:numId w:val="24"/>
        </w:numPr>
        <w:spacing w:line="240" w:lineRule="auto"/>
        <w:ind w:left="567" w:hanging="567"/>
        <w:contextualSpacing/>
        <w:jc w:val="both"/>
        <w:rPr>
          <w:ins w:id="260" w:author="Aivi Kuivonen" w:date="2025-09-16T14:04:00Z"/>
          <w:rFonts w:ascii="Times New Roman" w:hAnsi="Times New Roman" w:cs="Times New Roman"/>
          <w:sz w:val="24"/>
          <w:szCs w:val="24"/>
        </w:rPr>
      </w:pPr>
      <w:r w:rsidRPr="00AE19BC">
        <w:rPr>
          <w:rFonts w:ascii="Times New Roman" w:hAnsi="Times New Roman" w:cs="Times New Roman"/>
          <w:sz w:val="24"/>
          <w:szCs w:val="24"/>
        </w:rPr>
        <w:t>Tegevustoetusena jagatava toetuse puhul on kaudsed kulud keelatud</w:t>
      </w:r>
      <w:ins w:id="261" w:author="Aivi Kuivonen" w:date="2025-09-16T14:04:00Z">
        <w:r w:rsidR="003451E7">
          <w:rPr>
            <w:rFonts w:ascii="Times New Roman" w:hAnsi="Times New Roman" w:cs="Times New Roman"/>
            <w:sz w:val="24"/>
            <w:szCs w:val="24"/>
          </w:rPr>
          <w:t xml:space="preserve">. </w:t>
        </w:r>
        <w:r w:rsidR="003451E7" w:rsidRPr="00C9687C">
          <w:rPr>
            <w:rFonts w:ascii="Times New Roman" w:hAnsi="Times New Roman" w:cs="Times New Roman"/>
            <w:sz w:val="24"/>
            <w:szCs w:val="24"/>
          </w:rPr>
          <w:t xml:space="preserve">Kooskõlas ühendmääruse § 1 lõikega 2 ning BMVI määruse lisa VII punktiga </w:t>
        </w:r>
      </w:ins>
      <w:ins w:id="262" w:author="Aivi Kuivonen" w:date="2025-09-16T14:05:00Z">
        <w:r w:rsidR="003451E7">
          <w:rPr>
            <w:rFonts w:ascii="Times New Roman" w:hAnsi="Times New Roman" w:cs="Times New Roman"/>
            <w:sz w:val="24"/>
            <w:szCs w:val="24"/>
          </w:rPr>
          <w:t>a</w:t>
        </w:r>
      </w:ins>
      <w:ins w:id="263" w:author="Aivi Kuivonen" w:date="2025-09-16T14:04:00Z">
        <w:r w:rsidR="003451E7" w:rsidRPr="00C9687C">
          <w:rPr>
            <w:rFonts w:ascii="Times New Roman" w:hAnsi="Times New Roman" w:cs="Times New Roman"/>
            <w:sz w:val="24"/>
            <w:szCs w:val="24"/>
          </w:rPr>
          <w:t>) on tegevustoetusena antava toetuse puhul ühendmääruse § 21 mõistes kaudsed kulud lubatud otsese kuluna;</w:t>
        </w:r>
      </w:ins>
      <w:ins w:id="264" w:author="Aivi Kuivonen" w:date="2025-09-16T14:06:00Z">
        <w:r w:rsidR="003451E7">
          <w:rPr>
            <w:rFonts w:ascii="Times New Roman" w:hAnsi="Times New Roman" w:cs="Times New Roman"/>
            <w:sz w:val="24"/>
            <w:szCs w:val="24"/>
          </w:rPr>
          <w:t xml:space="preserve"> </w:t>
        </w:r>
        <w:r w:rsidR="003451E7" w:rsidRPr="003451E7">
          <w:rPr>
            <w:rFonts w:ascii="Times New Roman" w:hAnsi="Times New Roman" w:cs="Times New Roman"/>
            <w:i/>
            <w:iCs/>
            <w:sz w:val="24"/>
            <w:szCs w:val="24"/>
          </w:rPr>
          <w:t>(muudetud …kk nr …)</w:t>
        </w:r>
      </w:ins>
    </w:p>
    <w:p w14:paraId="41545AA6"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Kaudseid kulusid ei pea tõendama;</w:t>
      </w:r>
    </w:p>
    <w:p w14:paraId="5C267B81"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 </w:t>
      </w:r>
    </w:p>
    <w:p w14:paraId="4B5CDE9A" w14:textId="77777777" w:rsidR="00AE19BC" w:rsidRPr="00AE19BC" w:rsidRDefault="00AE19BC" w:rsidP="00AE19BC">
      <w:pPr>
        <w:numPr>
          <w:ilvl w:val="1"/>
          <w:numId w:val="24"/>
        </w:numPr>
        <w:spacing w:before="240" w:line="240" w:lineRule="auto"/>
        <w:ind w:left="567" w:hanging="567"/>
        <w:contextualSpacing/>
        <w:jc w:val="both"/>
        <w:rPr>
          <w:rFonts w:ascii="Times New Roman" w:hAnsi="Times New Roman" w:cs="Times New Roman"/>
          <w:sz w:val="24"/>
          <w:szCs w:val="24"/>
        </w:rPr>
      </w:pPr>
      <w:bookmarkStart w:id="265" w:name="_Hlk118470139"/>
      <w:r w:rsidRPr="00AE19BC">
        <w:rPr>
          <w:rFonts w:ascii="Times New Roman" w:hAnsi="Times New Roman" w:cs="Times New Roman"/>
          <w:sz w:val="24"/>
          <w:szCs w:val="24"/>
        </w:rPr>
        <w:t>Mitteabikõlblikud on ühendmääruse § 17 sätestatud kulud.</w:t>
      </w:r>
    </w:p>
    <w:bookmarkEnd w:id="265"/>
    <w:p w14:paraId="44D49283" w14:textId="77777777" w:rsidR="00AE19BC" w:rsidRPr="00AE19BC" w:rsidRDefault="00AE19BC" w:rsidP="00AE19BC">
      <w:pPr>
        <w:spacing w:line="240" w:lineRule="auto"/>
        <w:ind w:left="567"/>
        <w:contextualSpacing/>
        <w:jc w:val="both"/>
        <w:rPr>
          <w:rFonts w:ascii="Times New Roman" w:hAnsi="Times New Roman" w:cs="Times New Roman"/>
          <w:b/>
          <w:bCs/>
          <w:sz w:val="24"/>
          <w:szCs w:val="24"/>
        </w:rPr>
      </w:pPr>
    </w:p>
    <w:p w14:paraId="2A0579E4" w14:textId="77777777" w:rsidR="00AE19BC" w:rsidRPr="00AE19BC" w:rsidRDefault="00AE19BC" w:rsidP="00AE19BC">
      <w:pPr>
        <w:numPr>
          <w:ilvl w:val="0"/>
          <w:numId w:val="24"/>
        </w:numPr>
        <w:spacing w:before="240" w:line="240" w:lineRule="auto"/>
        <w:ind w:left="567" w:hanging="567"/>
        <w:contextualSpacing/>
        <w:rPr>
          <w:rFonts w:ascii="Times New Roman" w:hAnsi="Times New Roman" w:cs="Times New Roman"/>
          <w:b/>
          <w:bCs/>
          <w:sz w:val="24"/>
          <w:szCs w:val="24"/>
        </w:rPr>
      </w:pPr>
      <w:r w:rsidRPr="00AE19BC">
        <w:rPr>
          <w:rFonts w:ascii="Times New Roman" w:hAnsi="Times New Roman" w:cs="Times New Roman"/>
          <w:b/>
          <w:bCs/>
          <w:sz w:val="24"/>
          <w:szCs w:val="24"/>
        </w:rPr>
        <w:t>Toetuse maksmise tingimused ja kord</w:t>
      </w:r>
    </w:p>
    <w:p w14:paraId="2F21F28D" w14:textId="777777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bookmarkStart w:id="266" w:name="_Hlk118470161"/>
      <w:r w:rsidRPr="00AE19BC">
        <w:rPr>
          <w:rFonts w:ascii="Times New Roman" w:hAnsi="Times New Roman" w:cs="Times New Roman"/>
          <w:sz w:val="24"/>
          <w:szCs w:val="24"/>
        </w:rPr>
        <w:t>Toetust makstakse vastavalt ühendmääruse §-des 24 ja 26 sätestatud tingimustele.</w:t>
      </w:r>
      <w:bookmarkEnd w:id="266"/>
    </w:p>
    <w:p w14:paraId="4462D314" w14:textId="77777777" w:rsidR="00AE19BC" w:rsidRPr="00AE19BC" w:rsidRDefault="00AE19BC" w:rsidP="00AE19BC">
      <w:pPr>
        <w:spacing w:after="90" w:line="240" w:lineRule="auto"/>
        <w:ind w:left="360"/>
        <w:contextualSpacing/>
        <w:jc w:val="both"/>
        <w:rPr>
          <w:rFonts w:ascii="Times New Roman" w:hAnsi="Times New Roman" w:cs="Times New Roman"/>
          <w:sz w:val="24"/>
          <w:szCs w:val="24"/>
        </w:rPr>
      </w:pPr>
    </w:p>
    <w:p w14:paraId="1E488786" w14:textId="777777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Toetust makstakse tegelike kulude alusel, kui abikõlblik kulu on tekkinud ja see on tasutud. Kaudseid kulusid hüvitatakse punkti 6.8.1 kohaselt.</w:t>
      </w:r>
    </w:p>
    <w:p w14:paraId="5F83F0AD"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63B5043F" w14:textId="777777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bookmarkStart w:id="267" w:name="_Hlk120710005"/>
      <w:r w:rsidRPr="00AE19BC">
        <w:rPr>
          <w:rFonts w:ascii="Times New Roman" w:hAnsi="Times New Roman" w:cs="Times New Roman"/>
          <w:sz w:val="24"/>
          <w:szCs w:val="24"/>
        </w:rPr>
        <w:t xml:space="preserve">Enne esimese makse saamist peab elluviija esitama </w:t>
      </w:r>
      <w:proofErr w:type="spellStart"/>
      <w:r w:rsidRPr="00AE19BC">
        <w:rPr>
          <w:rFonts w:ascii="Times New Roman" w:hAnsi="Times New Roman" w:cs="Times New Roman"/>
          <w:sz w:val="24"/>
          <w:szCs w:val="24"/>
        </w:rPr>
        <w:t>SiMle</w:t>
      </w:r>
      <w:proofErr w:type="spellEnd"/>
      <w:r w:rsidRPr="00AE19BC">
        <w:rPr>
          <w:rFonts w:ascii="Times New Roman" w:hAnsi="Times New Roman" w:cs="Times New Roman"/>
          <w:sz w:val="24"/>
          <w:szCs w:val="24"/>
        </w:rPr>
        <w:t>:</w:t>
      </w:r>
    </w:p>
    <w:p w14:paraId="3270D834" w14:textId="77777777" w:rsidR="00AE19BC" w:rsidRPr="00AE19BC" w:rsidRDefault="00AE19BC" w:rsidP="00AE19BC">
      <w:pPr>
        <w:numPr>
          <w:ilvl w:val="2"/>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väljavõtte oma raamatupidamise </w:t>
      </w:r>
      <w:proofErr w:type="spellStart"/>
      <w:r w:rsidRPr="00AE19BC">
        <w:rPr>
          <w:rFonts w:ascii="Times New Roman" w:hAnsi="Times New Roman" w:cs="Times New Roman"/>
          <w:sz w:val="24"/>
          <w:szCs w:val="24"/>
        </w:rPr>
        <w:t>sise</w:t>
      </w:r>
      <w:proofErr w:type="spellEnd"/>
      <w:r w:rsidRPr="00AE19BC">
        <w:rPr>
          <w:rFonts w:ascii="Times New Roman" w:hAnsi="Times New Roman" w:cs="Times New Roman"/>
          <w:sz w:val="24"/>
          <w:szCs w:val="24"/>
        </w:rPr>
        <w:t>-eeskirjast, milles on kirjeldatud, kuidas projekti kulusid ja nende tasumist eristatakse raamatupidamises muudest projekti elluviija kuludest;</w:t>
      </w:r>
    </w:p>
    <w:p w14:paraId="2E230B46" w14:textId="77777777" w:rsidR="00AE19BC" w:rsidRPr="00AE19BC" w:rsidRDefault="00AE19BC" w:rsidP="00AE19BC">
      <w:pPr>
        <w:numPr>
          <w:ilvl w:val="2"/>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asutuse riigihangete korra või selle asutuse riigihangete korra, kes elluviija nimel hankeid korraldab;</w:t>
      </w:r>
    </w:p>
    <w:p w14:paraId="117441BE" w14:textId="77777777" w:rsidR="00AE19BC" w:rsidRPr="00AE19BC" w:rsidRDefault="00AE19BC" w:rsidP="00AE19BC">
      <w:pPr>
        <w:numPr>
          <w:ilvl w:val="2"/>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edasivolitatud õiguste korral esindusõigusliku isiku antud volituse koopia.</w:t>
      </w:r>
    </w:p>
    <w:p w14:paraId="340ACA2D" w14:textId="77777777" w:rsidR="00AE19BC" w:rsidRPr="00AE19BC" w:rsidRDefault="00AE19BC" w:rsidP="00AE19BC">
      <w:pPr>
        <w:numPr>
          <w:ilvl w:val="2"/>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Punktides 7.3.1–7.3.3 nimetatud dokumente ei pea esitama, kui elluviija on varem SiM </w:t>
      </w:r>
      <w:proofErr w:type="spellStart"/>
      <w:r w:rsidRPr="00AE19BC">
        <w:rPr>
          <w:rFonts w:ascii="Times New Roman" w:hAnsi="Times New Roman" w:cs="Times New Roman"/>
          <w:sz w:val="24"/>
          <w:szCs w:val="24"/>
        </w:rPr>
        <w:t>välisvahendite</w:t>
      </w:r>
      <w:proofErr w:type="spellEnd"/>
      <w:r w:rsidRPr="00AE19BC">
        <w:rPr>
          <w:rFonts w:ascii="Times New Roman" w:hAnsi="Times New Roman" w:cs="Times New Roman"/>
          <w:sz w:val="24"/>
          <w:szCs w:val="24"/>
        </w:rPr>
        <w:t xml:space="preserve"> osakonnale nimetatud dokumendid esitanud ja neid ei ole enne projekti rakendamist muudetud. Elluviija esitab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sellekohase kirjaliku kinnituse.</w:t>
      </w:r>
    </w:p>
    <w:bookmarkEnd w:id="267"/>
    <w:p w14:paraId="1CFAE403" w14:textId="77777777" w:rsidR="00AE19BC" w:rsidRPr="00AE19BC" w:rsidRDefault="00AE19BC" w:rsidP="00AE19BC">
      <w:pPr>
        <w:spacing w:after="90" w:line="240" w:lineRule="auto"/>
        <w:ind w:left="567"/>
        <w:contextualSpacing/>
        <w:jc w:val="both"/>
        <w:rPr>
          <w:rFonts w:ascii="Times New Roman" w:hAnsi="Times New Roman" w:cs="Times New Roman"/>
          <w:sz w:val="24"/>
          <w:szCs w:val="24"/>
        </w:rPr>
      </w:pPr>
    </w:p>
    <w:p w14:paraId="6009FB63" w14:textId="54947AA2"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 esitab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e-toetuste keskkonna kaudu maksetaotluse vähemalt kord poolaastas, kuid mitte tihedamini kui kord kvartalis projekti elluviimise algusajast arvates.</w:t>
      </w:r>
      <w:r w:rsidR="00737E73">
        <w:rPr>
          <w:rFonts w:ascii="Times New Roman" w:hAnsi="Times New Roman" w:cs="Times New Roman"/>
          <w:sz w:val="24"/>
          <w:szCs w:val="24"/>
        </w:rPr>
        <w:t xml:space="preserve"> </w:t>
      </w:r>
      <w:r w:rsidR="00737E73" w:rsidRPr="00737E73">
        <w:rPr>
          <w:rFonts w:ascii="Times New Roman" w:hAnsi="Times New Roman" w:cs="Times New Roman"/>
          <w:sz w:val="24"/>
          <w:szCs w:val="24"/>
        </w:rPr>
        <w:t xml:space="preserve">Tihedam esitamine on lubatud </w:t>
      </w:r>
      <w:proofErr w:type="spellStart"/>
      <w:r w:rsidR="00737E73" w:rsidRPr="00737E73">
        <w:rPr>
          <w:rFonts w:ascii="Times New Roman" w:hAnsi="Times New Roman" w:cs="Times New Roman"/>
          <w:sz w:val="24"/>
          <w:szCs w:val="24"/>
        </w:rPr>
        <w:t>SiMi</w:t>
      </w:r>
      <w:proofErr w:type="spellEnd"/>
      <w:r w:rsidR="00737E73" w:rsidRPr="00737E73">
        <w:rPr>
          <w:rFonts w:ascii="Times New Roman" w:hAnsi="Times New Roman" w:cs="Times New Roman"/>
          <w:sz w:val="24"/>
          <w:szCs w:val="24"/>
        </w:rPr>
        <w:t xml:space="preserve"> eelneval kirjalikul nõusolekul.“.</w:t>
      </w:r>
      <w:r w:rsidR="00737E73">
        <w:rPr>
          <w:rFonts w:ascii="Times New Roman" w:hAnsi="Times New Roman" w:cs="Times New Roman"/>
          <w:sz w:val="24"/>
          <w:szCs w:val="24"/>
        </w:rPr>
        <w:t xml:space="preserve"> </w:t>
      </w:r>
      <w:r w:rsidR="00737E73" w:rsidRPr="00C01C23">
        <w:rPr>
          <w:rFonts w:ascii="Times New Roman" w:hAnsi="Times New Roman" w:cs="Times New Roman"/>
          <w:i/>
          <w:iCs/>
          <w:sz w:val="24"/>
          <w:szCs w:val="24"/>
        </w:rPr>
        <w:t xml:space="preserve">(muudetud siseministri </w:t>
      </w:r>
      <w:r w:rsidR="00737E73">
        <w:rPr>
          <w:rFonts w:ascii="Times New Roman" w:hAnsi="Times New Roman" w:cs="Times New Roman"/>
          <w:i/>
          <w:iCs/>
          <w:sz w:val="24"/>
          <w:szCs w:val="24"/>
        </w:rPr>
        <w:t>23.08.2024</w:t>
      </w:r>
      <w:r w:rsidR="00737E73" w:rsidRPr="00C01C23">
        <w:rPr>
          <w:rFonts w:ascii="Times New Roman" w:hAnsi="Times New Roman" w:cs="Times New Roman"/>
          <w:i/>
          <w:iCs/>
          <w:sz w:val="24"/>
          <w:szCs w:val="24"/>
        </w:rPr>
        <w:t xml:space="preserve"> kk nr 1-3/</w:t>
      </w:r>
      <w:r w:rsidR="00737E73">
        <w:rPr>
          <w:rFonts w:ascii="Times New Roman" w:hAnsi="Times New Roman" w:cs="Times New Roman"/>
          <w:i/>
          <w:iCs/>
          <w:sz w:val="24"/>
          <w:szCs w:val="24"/>
        </w:rPr>
        <w:t>111</w:t>
      </w:r>
      <w:r w:rsidR="00737E73" w:rsidRPr="00C01C23">
        <w:rPr>
          <w:rFonts w:ascii="Times New Roman" w:hAnsi="Times New Roman" w:cs="Times New Roman"/>
          <w:i/>
          <w:iCs/>
          <w:sz w:val="24"/>
          <w:szCs w:val="24"/>
        </w:rPr>
        <w:t>).</w:t>
      </w:r>
    </w:p>
    <w:p w14:paraId="79FDFCEC" w14:textId="77777777" w:rsidR="00AE19BC" w:rsidRPr="00AE19BC" w:rsidRDefault="00AE19BC" w:rsidP="00AE19BC">
      <w:pPr>
        <w:spacing w:after="90" w:line="240" w:lineRule="auto"/>
        <w:ind w:left="567"/>
        <w:contextualSpacing/>
        <w:jc w:val="both"/>
        <w:rPr>
          <w:rFonts w:ascii="Times New Roman" w:hAnsi="Times New Roman" w:cs="Times New Roman"/>
          <w:sz w:val="24"/>
          <w:szCs w:val="24"/>
        </w:rPr>
      </w:pPr>
    </w:p>
    <w:p w14:paraId="1FDCE285" w14:textId="58950ACC"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Makse aluseks olevate dokumentide menetlusaeg on kuni 80 kalendripäeva dokumentide saamisest arvates.</w:t>
      </w:r>
      <w:r w:rsidR="004F51BC" w:rsidRPr="004F51BC">
        <w:t xml:space="preserve"> </w:t>
      </w:r>
      <w:r w:rsidR="004F51BC" w:rsidRPr="004F51BC">
        <w:rPr>
          <w:rFonts w:ascii="Times New Roman" w:hAnsi="Times New Roman" w:cs="Times New Roman"/>
          <w:sz w:val="24"/>
          <w:szCs w:val="24"/>
        </w:rPr>
        <w:t xml:space="preserve">Kui makse tõendamise aluseks olevates dokumentides on puudusi või kulude abikõlblikkuse üle otsustamiseks on vaja lisateavet, võib SiM pikendada nimetatud tähtaega puuduste kõrvaldamise või dokumentide või teabe esitamise aja võrra, teavitades sellest elluviijat. </w:t>
      </w:r>
      <w:r w:rsidR="004F51BC" w:rsidRPr="00C01C23">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02.05.2024</w:t>
      </w:r>
      <w:r w:rsidR="004F51BC" w:rsidRPr="00C01C23">
        <w:rPr>
          <w:rFonts w:ascii="Times New Roman" w:hAnsi="Times New Roman" w:cs="Times New Roman"/>
          <w:i/>
          <w:iCs/>
          <w:sz w:val="24"/>
          <w:szCs w:val="24"/>
        </w:rPr>
        <w:t xml:space="preserve"> kk nr 1-3/</w:t>
      </w:r>
      <w:r w:rsidR="00C01C23">
        <w:rPr>
          <w:rFonts w:ascii="Times New Roman" w:hAnsi="Times New Roman" w:cs="Times New Roman"/>
          <w:i/>
          <w:iCs/>
          <w:sz w:val="24"/>
          <w:szCs w:val="24"/>
        </w:rPr>
        <w:t>3</w:t>
      </w:r>
      <w:r w:rsidR="00B935E9">
        <w:rPr>
          <w:rFonts w:ascii="Times New Roman" w:hAnsi="Times New Roman" w:cs="Times New Roman"/>
          <w:i/>
          <w:iCs/>
          <w:sz w:val="24"/>
          <w:szCs w:val="24"/>
        </w:rPr>
        <w:t>7</w:t>
      </w:r>
      <w:r w:rsidR="004F51BC" w:rsidRPr="00C01C23">
        <w:rPr>
          <w:rFonts w:ascii="Times New Roman" w:hAnsi="Times New Roman" w:cs="Times New Roman"/>
          <w:i/>
          <w:iCs/>
          <w:sz w:val="24"/>
          <w:szCs w:val="24"/>
        </w:rPr>
        <w:t>).</w:t>
      </w:r>
    </w:p>
    <w:p w14:paraId="77EADAA9"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07D37724" w14:textId="68CC0674"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õigused ja kohustused makse menetlemise peatamisel ja maksest keeldumisel on sätestatud ühendmääruse §-s 33.</w:t>
      </w:r>
      <w:r w:rsidR="004F51BC" w:rsidRPr="004F51BC">
        <w:t xml:space="preserve"> </w:t>
      </w:r>
      <w:r w:rsidR="004F51BC" w:rsidRPr="004F51BC">
        <w:rPr>
          <w:rFonts w:ascii="Times New Roman" w:hAnsi="Times New Roman" w:cs="Times New Roman"/>
          <w:sz w:val="24"/>
          <w:szCs w:val="24"/>
        </w:rPr>
        <w:t xml:space="preserve">SiM võib toetuse maksmise aluseks olevate dokumentide tõendamise menetluse osaliselt või täielikult peatada või peatada edasiste maksete menetlemise, kui maksetaotluse esitamisele eelnevad toetuse kasutamisega seotud kohustused on täitmata, sh aruanne esitamata ning </w:t>
      </w:r>
      <w:proofErr w:type="spellStart"/>
      <w:r w:rsidR="004F51BC" w:rsidRPr="004F51BC">
        <w:rPr>
          <w:rFonts w:ascii="Times New Roman" w:hAnsi="Times New Roman" w:cs="Times New Roman"/>
          <w:sz w:val="24"/>
          <w:szCs w:val="24"/>
        </w:rPr>
        <w:t>SiMi</w:t>
      </w:r>
      <w:proofErr w:type="spellEnd"/>
      <w:r w:rsidR="004F51BC" w:rsidRPr="004F51BC">
        <w:rPr>
          <w:rFonts w:ascii="Times New Roman" w:hAnsi="Times New Roman" w:cs="Times New Roman"/>
          <w:sz w:val="24"/>
          <w:szCs w:val="24"/>
        </w:rPr>
        <w:t xml:space="preserve"> poolt kinnitamata ja kui kulude kontrollimise valimisse kuuluvad tõendavad dokumendid on esitamata. </w:t>
      </w:r>
      <w:bookmarkStart w:id="268" w:name="_Hlk161503094"/>
      <w:r w:rsidR="004F51BC" w:rsidRPr="00C01C23">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02.05.2024</w:t>
      </w:r>
      <w:r w:rsidR="004F51BC" w:rsidRPr="00C01C23">
        <w:rPr>
          <w:rFonts w:ascii="Times New Roman" w:hAnsi="Times New Roman" w:cs="Times New Roman"/>
          <w:i/>
          <w:iCs/>
          <w:sz w:val="24"/>
          <w:szCs w:val="24"/>
        </w:rPr>
        <w:t xml:space="preserve"> kk nr 1-3/</w:t>
      </w:r>
      <w:r w:rsidR="00C01C23">
        <w:rPr>
          <w:rFonts w:ascii="Times New Roman" w:hAnsi="Times New Roman" w:cs="Times New Roman"/>
          <w:i/>
          <w:iCs/>
          <w:sz w:val="24"/>
          <w:szCs w:val="24"/>
        </w:rPr>
        <w:t>3</w:t>
      </w:r>
      <w:r w:rsidR="00B935E9">
        <w:rPr>
          <w:rFonts w:ascii="Times New Roman" w:hAnsi="Times New Roman" w:cs="Times New Roman"/>
          <w:i/>
          <w:iCs/>
          <w:sz w:val="24"/>
          <w:szCs w:val="24"/>
        </w:rPr>
        <w:t>7</w:t>
      </w:r>
      <w:r w:rsidR="004F51BC" w:rsidRPr="00C01C23">
        <w:rPr>
          <w:rFonts w:ascii="Times New Roman" w:hAnsi="Times New Roman" w:cs="Times New Roman"/>
          <w:i/>
          <w:iCs/>
          <w:sz w:val="24"/>
          <w:szCs w:val="24"/>
        </w:rPr>
        <w:t>).</w:t>
      </w:r>
    </w:p>
    <w:bookmarkEnd w:id="268"/>
    <w:p w14:paraId="568E495D"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2BA151D9" w14:textId="77777777" w:rsidR="00AE19BC" w:rsidRPr="00AE19BC" w:rsidRDefault="00AE19BC" w:rsidP="00AE19BC">
      <w:pPr>
        <w:numPr>
          <w:ilvl w:val="1"/>
          <w:numId w:val="24"/>
        </w:numPr>
        <w:spacing w:after="9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Lõppmakse saamiseks esitatavad dokumendid esitatakse koos projekti lõpparuandega. Lõppmakse tehakse pärast tingimuste ja kohustuste täitmist ning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kontrollitud lõpparuande kinnitamist.</w:t>
      </w:r>
    </w:p>
    <w:p w14:paraId="66CDBC3C" w14:textId="77777777" w:rsidR="00AE19BC" w:rsidRPr="00AE19BC" w:rsidRDefault="00AE19BC" w:rsidP="00AE19BC">
      <w:pPr>
        <w:spacing w:after="90" w:line="240" w:lineRule="auto"/>
        <w:ind w:left="567"/>
        <w:contextualSpacing/>
        <w:jc w:val="both"/>
        <w:rPr>
          <w:rFonts w:ascii="Times New Roman" w:hAnsi="Times New Roman" w:cs="Times New Roman"/>
          <w:sz w:val="24"/>
          <w:szCs w:val="24"/>
        </w:rPr>
      </w:pPr>
    </w:p>
    <w:p w14:paraId="7DBB31CB" w14:textId="77777777" w:rsidR="00AE19BC" w:rsidRPr="00AE19BC" w:rsidRDefault="00AE19BC" w:rsidP="00AE19BC">
      <w:pPr>
        <w:keepNext/>
        <w:numPr>
          <w:ilvl w:val="0"/>
          <w:numId w:val="24"/>
        </w:numPr>
        <w:spacing w:before="240" w:after="60" w:line="240" w:lineRule="auto"/>
        <w:ind w:left="567" w:hanging="567"/>
        <w:contextualSpacing/>
        <w:jc w:val="both"/>
        <w:outlineLvl w:val="0"/>
        <w:rPr>
          <w:rFonts w:ascii="Times New Roman" w:eastAsia="Times New Roman" w:hAnsi="Times New Roman" w:cs="Times New Roman"/>
          <w:b/>
          <w:iCs/>
          <w:color w:val="000000" w:themeColor="text1"/>
          <w:kern w:val="32"/>
          <w:sz w:val="24"/>
          <w:szCs w:val="24"/>
        </w:rPr>
      </w:pPr>
      <w:r w:rsidRPr="00AE19BC">
        <w:rPr>
          <w:rFonts w:ascii="Times New Roman" w:eastAsia="Times New Roman" w:hAnsi="Times New Roman" w:cs="Times New Roman"/>
          <w:b/>
          <w:iCs/>
          <w:color w:val="000000" w:themeColor="text1"/>
          <w:kern w:val="32"/>
          <w:sz w:val="24"/>
          <w:szCs w:val="24"/>
        </w:rPr>
        <w:t>Elluviija õigused ja kohustused</w:t>
      </w:r>
    </w:p>
    <w:p w14:paraId="11723D73" w14:textId="6010F93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Elluviijale kohalduvad kõik </w:t>
      </w:r>
      <w:r w:rsidR="00581FCC" w:rsidRPr="009F6950">
        <w:rPr>
          <w:rFonts w:ascii="Times New Roman" w:eastAsia="Times New Roman" w:hAnsi="Times New Roman" w:cs="Times New Roman"/>
          <w:color w:val="000000" w:themeColor="text1"/>
          <w:sz w:val="24"/>
          <w:szCs w:val="24"/>
        </w:rPr>
        <w:t>perioodi 2021–2027 Euroopa Liidu ühtekuuluvus- ja siseturvalisuspoliitika fondide rakendamise seaduse</w:t>
      </w:r>
      <w:r w:rsidR="00581FCC">
        <w:rPr>
          <w:rFonts w:ascii="Times New Roman" w:eastAsia="Times New Roman" w:hAnsi="Times New Roman" w:cs="Times New Roman"/>
          <w:color w:val="000000" w:themeColor="text1"/>
          <w:sz w:val="24"/>
          <w:szCs w:val="24"/>
        </w:rPr>
        <w:t xml:space="preserve"> </w:t>
      </w:r>
      <w:r w:rsidR="00581FCC" w:rsidRPr="009F6950">
        <w:rPr>
          <w:rFonts w:ascii="Times New Roman" w:eastAsia="Times New Roman" w:hAnsi="Times New Roman" w:cs="Times New Roman"/>
          <w:color w:val="000000" w:themeColor="text1"/>
          <w:sz w:val="24"/>
          <w:szCs w:val="24"/>
        </w:rPr>
        <w:t xml:space="preserve">(edaspidi </w:t>
      </w:r>
      <w:r w:rsidR="00581FCC" w:rsidRPr="009F6950">
        <w:rPr>
          <w:rFonts w:ascii="Times New Roman" w:eastAsia="Times New Roman" w:hAnsi="Times New Roman" w:cs="Times New Roman"/>
          <w:i/>
          <w:iCs/>
          <w:color w:val="000000" w:themeColor="text1"/>
          <w:sz w:val="24"/>
          <w:szCs w:val="24"/>
        </w:rPr>
        <w:t>ÜSS</w:t>
      </w:r>
      <w:r w:rsidR="00581FCC">
        <w:rPr>
          <w:rFonts w:ascii="Times New Roman" w:eastAsia="Times New Roman" w:hAnsi="Times New Roman" w:cs="Times New Roman"/>
          <w:i/>
          <w:iCs/>
          <w:color w:val="000000" w:themeColor="text1"/>
          <w:sz w:val="24"/>
          <w:szCs w:val="24"/>
        </w:rPr>
        <w:t>2021_2027</w:t>
      </w:r>
      <w:r w:rsidR="00581FCC" w:rsidRPr="009F6950">
        <w:rPr>
          <w:rFonts w:ascii="Times New Roman" w:eastAsia="Times New Roman" w:hAnsi="Times New Roman" w:cs="Times New Roman"/>
          <w:color w:val="000000" w:themeColor="text1"/>
          <w:sz w:val="24"/>
          <w:szCs w:val="24"/>
        </w:rPr>
        <w:t>)</w:t>
      </w:r>
      <w:r w:rsidR="00581FCC">
        <w:rPr>
          <w:rStyle w:val="FootnoteReference"/>
          <w:rFonts w:ascii="Times New Roman" w:eastAsia="Times New Roman" w:hAnsi="Times New Roman" w:cs="Times New Roman"/>
          <w:color w:val="000000" w:themeColor="text1"/>
          <w:sz w:val="24"/>
          <w:szCs w:val="24"/>
        </w:rPr>
        <w:footnoteReference w:id="11"/>
      </w:r>
      <w:r w:rsidR="00581FCC" w:rsidRPr="009F6950">
        <w:rPr>
          <w:rFonts w:ascii="Times New Roman" w:eastAsia="Times New Roman" w:hAnsi="Times New Roman" w:cs="Times New Roman"/>
          <w:color w:val="000000" w:themeColor="text1"/>
          <w:sz w:val="24"/>
          <w:szCs w:val="24"/>
        </w:rPr>
        <w:t xml:space="preserve"> </w:t>
      </w:r>
      <w:r w:rsidRPr="00AE19BC">
        <w:rPr>
          <w:rFonts w:ascii="Times New Roman" w:hAnsi="Times New Roman" w:cs="Times New Roman"/>
          <w:sz w:val="24"/>
          <w:szCs w:val="24"/>
        </w:rPr>
        <w:t>ja selle alusel kehtestatud õigusaktides toetuse saajale sätestatud kohustused.</w:t>
      </w:r>
    </w:p>
    <w:p w14:paraId="66AC0C43"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715F5BF9" w14:textId="11EE34C8"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bookmarkStart w:id="270" w:name="_Hlk120710212"/>
      <w:r w:rsidRPr="00AE19BC">
        <w:rPr>
          <w:rFonts w:ascii="Times New Roman" w:hAnsi="Times New Roman" w:cs="Times New Roman"/>
          <w:sz w:val="24"/>
          <w:szCs w:val="24"/>
        </w:rPr>
        <w:t xml:space="preserve">Elluviija peab </w:t>
      </w:r>
      <w:ins w:id="271" w:author="Aivi Kuivonen" w:date="2025-09-16T14:14:00Z">
        <w:r w:rsidR="00843A80">
          <w:rPr>
            <w:rFonts w:ascii="Times New Roman" w:hAnsi="Times New Roman" w:cs="Times New Roman"/>
            <w:sz w:val="24"/>
            <w:szCs w:val="24"/>
          </w:rPr>
          <w:t xml:space="preserve">täitma </w:t>
        </w:r>
      </w:ins>
      <w:del w:id="272" w:author="Aivi Kuivonen" w:date="2025-09-16T14:14:00Z">
        <w:r w:rsidRPr="00AE19BC" w:rsidDel="00843A80">
          <w:rPr>
            <w:rFonts w:ascii="Times New Roman" w:hAnsi="Times New Roman" w:cs="Times New Roman"/>
            <w:sz w:val="24"/>
            <w:szCs w:val="24"/>
          </w:rPr>
          <w:delText xml:space="preserve">tagama, et </w:delText>
        </w:r>
      </w:del>
      <w:r w:rsidRPr="00AE19BC">
        <w:rPr>
          <w:rFonts w:ascii="Times New Roman" w:hAnsi="Times New Roman" w:cs="Times New Roman"/>
          <w:sz w:val="24"/>
          <w:szCs w:val="24"/>
        </w:rPr>
        <w:t xml:space="preserve">lisaks </w:t>
      </w:r>
      <w:proofErr w:type="spellStart"/>
      <w:r w:rsidRPr="00AE19BC">
        <w:rPr>
          <w:rFonts w:ascii="Times New Roman" w:hAnsi="Times New Roman" w:cs="Times New Roman"/>
          <w:sz w:val="24"/>
          <w:szCs w:val="24"/>
        </w:rPr>
        <w:t>TATis</w:t>
      </w:r>
      <w:proofErr w:type="spellEnd"/>
      <w:r w:rsidRPr="00AE19BC">
        <w:rPr>
          <w:rFonts w:ascii="Times New Roman" w:hAnsi="Times New Roman" w:cs="Times New Roman"/>
          <w:sz w:val="24"/>
          <w:szCs w:val="24"/>
        </w:rPr>
        <w:t xml:space="preserve"> sätestatud kohustustele </w:t>
      </w:r>
      <w:del w:id="273" w:author="Aivi Kuivonen" w:date="2025-09-16T14:15:00Z">
        <w:r w:rsidRPr="00AE19BC" w:rsidDel="00843A80">
          <w:rPr>
            <w:rFonts w:ascii="Times New Roman" w:hAnsi="Times New Roman" w:cs="Times New Roman"/>
            <w:sz w:val="24"/>
            <w:szCs w:val="24"/>
          </w:rPr>
          <w:delText xml:space="preserve">oleks täidetud ka </w:delText>
        </w:r>
      </w:del>
      <w:r w:rsidRPr="00AE19BC">
        <w:rPr>
          <w:rFonts w:ascii="Times New Roman" w:hAnsi="Times New Roman" w:cs="Times New Roman"/>
          <w:sz w:val="24"/>
          <w:szCs w:val="24"/>
        </w:rPr>
        <w:t xml:space="preserve">ühendmääruse §-des 10 ja 11 </w:t>
      </w:r>
      <w:del w:id="274" w:author="Aivi Kuivonen" w:date="2025-09-16T14:15:00Z">
        <w:r w:rsidRPr="00AE19BC" w:rsidDel="00843A80">
          <w:rPr>
            <w:rFonts w:ascii="Times New Roman" w:hAnsi="Times New Roman" w:cs="Times New Roman"/>
            <w:sz w:val="24"/>
            <w:szCs w:val="24"/>
          </w:rPr>
          <w:delText xml:space="preserve">toetuse saajale </w:delText>
        </w:r>
      </w:del>
      <w:r w:rsidRPr="00AE19BC">
        <w:rPr>
          <w:rFonts w:ascii="Times New Roman" w:hAnsi="Times New Roman" w:cs="Times New Roman"/>
          <w:sz w:val="24"/>
          <w:szCs w:val="24"/>
        </w:rPr>
        <w:t>kehtestatud kohustus</w:t>
      </w:r>
      <w:ins w:id="275" w:author="Aivi Kuivonen" w:date="2025-09-16T14:15:00Z">
        <w:r w:rsidR="00843A80">
          <w:rPr>
            <w:rFonts w:ascii="Times New Roman" w:hAnsi="Times New Roman" w:cs="Times New Roman"/>
            <w:sz w:val="24"/>
            <w:szCs w:val="24"/>
          </w:rPr>
          <w:t>i</w:t>
        </w:r>
      </w:ins>
      <w:del w:id="276" w:author="Aivi Kuivonen" w:date="2025-09-16T14:15:00Z">
        <w:r w:rsidRPr="00AE19BC" w:rsidDel="00843A80">
          <w:rPr>
            <w:rFonts w:ascii="Times New Roman" w:hAnsi="Times New Roman" w:cs="Times New Roman"/>
            <w:sz w:val="24"/>
            <w:szCs w:val="24"/>
          </w:rPr>
          <w:delText xml:space="preserve">ed, </w:delText>
        </w:r>
        <w:bookmarkStart w:id="277" w:name="_Hlk118470391"/>
        <w:r w:rsidRPr="00AE19BC" w:rsidDel="00843A80">
          <w:rPr>
            <w:rFonts w:ascii="Times New Roman" w:hAnsi="Times New Roman" w:cs="Times New Roman"/>
            <w:sz w:val="24"/>
            <w:szCs w:val="24"/>
          </w:rPr>
          <w:delText>sh ostumenetluse läbiviimise nõuete järgimine</w:delText>
        </w:r>
      </w:del>
      <w:r w:rsidRPr="00AE19BC">
        <w:rPr>
          <w:rFonts w:ascii="Times New Roman" w:hAnsi="Times New Roman" w:cs="Times New Roman"/>
          <w:sz w:val="24"/>
          <w:szCs w:val="24"/>
        </w:rPr>
        <w:t>.</w:t>
      </w:r>
      <w:bookmarkEnd w:id="277"/>
      <w:ins w:id="278" w:author="Aivi Kuivonen" w:date="2025-09-16T14:15:00Z">
        <w:r w:rsidR="00843A80">
          <w:rPr>
            <w:rFonts w:ascii="Times New Roman" w:hAnsi="Times New Roman" w:cs="Times New Roman"/>
            <w:sz w:val="24"/>
            <w:szCs w:val="24"/>
          </w:rPr>
          <w:t xml:space="preserve"> </w:t>
        </w:r>
        <w:r w:rsidR="00843A80" w:rsidRPr="00843A80">
          <w:rPr>
            <w:rFonts w:ascii="Times New Roman" w:hAnsi="Times New Roman" w:cs="Times New Roman"/>
            <w:i/>
            <w:iCs/>
            <w:sz w:val="24"/>
            <w:szCs w:val="24"/>
          </w:rPr>
          <w:t>(muudetud siseministri …kk nr …)</w:t>
        </w:r>
      </w:ins>
    </w:p>
    <w:p w14:paraId="72586666" w14:textId="77777777" w:rsidR="00AE19BC" w:rsidRPr="00AE19BC" w:rsidRDefault="00AE19BC" w:rsidP="00AE19BC">
      <w:pPr>
        <w:ind w:left="720"/>
        <w:contextualSpacing/>
        <w:rPr>
          <w:rFonts w:ascii="Times New Roman" w:hAnsi="Times New Roman" w:cs="Times New Roman"/>
          <w:sz w:val="24"/>
          <w:szCs w:val="24"/>
        </w:rPr>
      </w:pPr>
    </w:p>
    <w:p w14:paraId="445D5C81"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lang w:eastAsia="et-EE"/>
        </w:rPr>
      </w:pPr>
      <w:r w:rsidRPr="00AE19BC">
        <w:rPr>
          <w:rFonts w:ascii="Times New Roman" w:hAnsi="Times New Roman" w:cs="Times New Roman"/>
          <w:sz w:val="24"/>
          <w:szCs w:val="24"/>
        </w:rPr>
        <w:t>Ühendmääruse § 11 lõikes 13 toodud nõude täitmisel on lubatud erisused, kui ELi või riikliku õiguse kohaselt ei ole informatsiooni avaldamine lubatud julgeoleku, avaliku korra, kriminaaluurimiste või isikuandmete kaitsega seotud põhjustel kooskõlas määrusega (EL) 2016/679</w:t>
      </w:r>
      <w:r w:rsidRPr="00AE19BC">
        <w:rPr>
          <w:rFonts w:ascii="Times New Roman" w:hAnsi="Times New Roman" w:cs="Times New Roman"/>
          <w:sz w:val="24"/>
          <w:szCs w:val="24"/>
          <w:vertAlign w:val="superscript"/>
        </w:rPr>
        <w:footnoteReference w:id="12"/>
      </w:r>
      <w:r w:rsidRPr="00AE19BC">
        <w:rPr>
          <w:rFonts w:ascii="Times New Roman" w:hAnsi="Times New Roman" w:cs="Times New Roman"/>
          <w:sz w:val="24"/>
          <w:szCs w:val="24"/>
        </w:rPr>
        <w:t xml:space="preserve">. </w:t>
      </w:r>
    </w:p>
    <w:bookmarkEnd w:id="270"/>
    <w:p w14:paraId="4CB287AC"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780B9DE8"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Ühtlasi on elluviija kohustatud:</w:t>
      </w:r>
    </w:p>
    <w:p w14:paraId="70B5D7F9"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esitama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15 tööpäeva jooksul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kinnitamisest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väljatöötatud vormidel:</w:t>
      </w:r>
    </w:p>
    <w:p w14:paraId="0B2B4DB1" w14:textId="77777777" w:rsidR="00AE19BC" w:rsidRPr="00AE19BC" w:rsidRDefault="00AE19BC" w:rsidP="00AE19BC">
      <w:pPr>
        <w:numPr>
          <w:ilvl w:val="3"/>
          <w:numId w:val="24"/>
        </w:numPr>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projekti kirjelduse</w:t>
      </w:r>
    </w:p>
    <w:p w14:paraId="175037E0" w14:textId="3E524BB7" w:rsidR="00AE19BC" w:rsidRPr="00AE19BC" w:rsidRDefault="00AE19BC" w:rsidP="00AE19BC">
      <w:pPr>
        <w:numPr>
          <w:ilvl w:val="3"/>
          <w:numId w:val="24"/>
        </w:numPr>
        <w:spacing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eelarve jagunemise alategevuste ja aastate kaupa. Elluviijal on õigus muuta tegevuskava ja eelarveridade vahelist jaotust </w:t>
      </w:r>
      <w:r w:rsidR="00260D91">
        <w:rPr>
          <w:rFonts w:ascii="Times New Roman" w:hAnsi="Times New Roman" w:cs="Times New Roman"/>
          <w:sz w:val="24"/>
          <w:szCs w:val="24"/>
        </w:rPr>
        <w:t xml:space="preserve">üldjuhul </w:t>
      </w:r>
      <w:r w:rsidRPr="00AE19BC">
        <w:rPr>
          <w:rFonts w:ascii="Times New Roman" w:hAnsi="Times New Roman" w:cs="Times New Roman"/>
          <w:sz w:val="24"/>
          <w:szCs w:val="24"/>
        </w:rPr>
        <w:t>kuni kaks korda aastas (</w:t>
      </w:r>
      <w:bookmarkStart w:id="279" w:name="_Hlk118470516"/>
      <w:r w:rsidRPr="00AE19BC">
        <w:rPr>
          <w:rFonts w:ascii="Times New Roman" w:hAnsi="Times New Roman" w:cs="Times New Roman"/>
          <w:sz w:val="24"/>
          <w:szCs w:val="24"/>
        </w:rPr>
        <w:t xml:space="preserve">taotlus esitada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15. jaanuariks ja/või 15. juuniks).</w:t>
      </w:r>
      <w:bookmarkEnd w:id="279"/>
      <w:r w:rsidRPr="00AE19BC">
        <w:rPr>
          <w:rFonts w:ascii="Times New Roman" w:hAnsi="Times New Roman" w:cs="Times New Roman"/>
          <w:sz w:val="24"/>
          <w:szCs w:val="24"/>
        </w:rPr>
        <w:t xml:space="preserve"> Tegevuskava ja eelarve muutmist ei ole vaja taotleda järgmistel juhtudel:</w:t>
      </w:r>
    </w:p>
    <w:p w14:paraId="7B7C452B" w14:textId="77777777" w:rsidR="00AE19BC" w:rsidRPr="00AE19BC" w:rsidRDefault="00AE19BC" w:rsidP="00822124">
      <w:pPr>
        <w:numPr>
          <w:ilvl w:val="0"/>
          <w:numId w:val="27"/>
        </w:numPr>
        <w:spacing w:after="160" w:line="240" w:lineRule="auto"/>
        <w:ind w:left="993" w:hanging="284"/>
        <w:contextualSpacing/>
        <w:jc w:val="both"/>
        <w:rPr>
          <w:rFonts w:ascii="Times New Roman" w:hAnsi="Times New Roman" w:cs="Times New Roman"/>
          <w:sz w:val="24"/>
          <w:szCs w:val="24"/>
        </w:rPr>
      </w:pPr>
      <w:r w:rsidRPr="00AE19BC">
        <w:rPr>
          <w:rFonts w:ascii="Times New Roman" w:hAnsi="Times New Roman" w:cs="Times New Roman"/>
          <w:sz w:val="24"/>
          <w:szCs w:val="24"/>
        </w:rPr>
        <w:t>eelarverida suureneb vähem kui 15% kinnitatud eelarvereale plaanitud summast;</w:t>
      </w:r>
    </w:p>
    <w:p w14:paraId="7A4EB5BE" w14:textId="77777777" w:rsidR="00C01C23" w:rsidRDefault="00AE19BC" w:rsidP="003C78CB">
      <w:pPr>
        <w:numPr>
          <w:ilvl w:val="0"/>
          <w:numId w:val="27"/>
        </w:numPr>
        <w:spacing w:after="160" w:line="240" w:lineRule="auto"/>
        <w:ind w:left="993" w:hanging="284"/>
        <w:contextualSpacing/>
        <w:jc w:val="both"/>
        <w:rPr>
          <w:rFonts w:ascii="Times New Roman" w:hAnsi="Times New Roman" w:cs="Times New Roman"/>
          <w:sz w:val="24"/>
          <w:szCs w:val="24"/>
        </w:rPr>
      </w:pPr>
      <w:r w:rsidRPr="00AE19BC">
        <w:rPr>
          <w:rFonts w:ascii="Times New Roman" w:hAnsi="Times New Roman" w:cs="Times New Roman"/>
          <w:sz w:val="24"/>
          <w:szCs w:val="24"/>
        </w:rPr>
        <w:t>eelarvereale planeeritud summa jaotus muutub aastate lõikes;</w:t>
      </w:r>
    </w:p>
    <w:p w14:paraId="5562A16C" w14:textId="4A9AB835" w:rsidR="0041077E" w:rsidRPr="0041077E" w:rsidRDefault="00AE19BC" w:rsidP="003C78CB">
      <w:pPr>
        <w:numPr>
          <w:ilvl w:val="0"/>
          <w:numId w:val="27"/>
        </w:numPr>
        <w:spacing w:after="160" w:line="240" w:lineRule="auto"/>
        <w:ind w:left="993" w:hanging="284"/>
        <w:contextualSpacing/>
        <w:jc w:val="both"/>
        <w:rPr>
          <w:rFonts w:ascii="Times New Roman" w:hAnsi="Times New Roman" w:cs="Times New Roman"/>
          <w:sz w:val="24"/>
          <w:szCs w:val="24"/>
        </w:rPr>
      </w:pPr>
      <w:r w:rsidRPr="0041077E">
        <w:rPr>
          <w:rFonts w:ascii="Times New Roman" w:hAnsi="Times New Roman" w:cs="Times New Roman"/>
          <w:sz w:val="24"/>
          <w:szCs w:val="24"/>
        </w:rPr>
        <w:t>täpsustub detailne kirjeldus.</w:t>
      </w:r>
      <w:r w:rsidR="0041077E" w:rsidRPr="0041077E">
        <w:rPr>
          <w:rFonts w:ascii="Times New Roman" w:hAnsi="Times New Roman" w:cs="Times New Roman"/>
          <w:i/>
          <w:iCs/>
          <w:sz w:val="24"/>
          <w:szCs w:val="24"/>
        </w:rPr>
        <w:t xml:space="preserve"> </w:t>
      </w:r>
    </w:p>
    <w:p w14:paraId="7719E3BF" w14:textId="43D7A026" w:rsidR="003A3666" w:rsidRPr="003A3666" w:rsidRDefault="003A3666" w:rsidP="00C01C23">
      <w:pPr>
        <w:spacing w:after="160" w:line="240" w:lineRule="auto"/>
        <w:ind w:left="993"/>
        <w:contextualSpacing/>
        <w:jc w:val="both"/>
        <w:rPr>
          <w:rFonts w:ascii="Times New Roman" w:hAnsi="Times New Roman" w:cs="Times New Roman"/>
          <w:sz w:val="24"/>
          <w:szCs w:val="24"/>
        </w:rPr>
      </w:pPr>
    </w:p>
    <w:p w14:paraId="1457E921" w14:textId="0EE7C9FA"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rakendama projekti vastavalt kinnitatud tegevuste kirjeldusele ja eelarvele</w:t>
      </w:r>
      <w:r w:rsidR="00822124">
        <w:rPr>
          <w:rFonts w:ascii="Times New Roman" w:hAnsi="Times New Roman" w:cs="Times New Roman"/>
          <w:sz w:val="24"/>
          <w:szCs w:val="24"/>
        </w:rPr>
        <w:t>;</w:t>
      </w:r>
    </w:p>
    <w:p w14:paraId="0B974AC5"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esitama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kinnitamisest alates projekti maksete prognoosi iga aasta 15. jaanuariks ja 15. juuniks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väljatöötatud vormil;</w:t>
      </w:r>
    </w:p>
    <w:p w14:paraId="12F20175" w14:textId="77777777" w:rsidR="002F6393" w:rsidRDefault="00AE19BC" w:rsidP="002F6393">
      <w:pPr>
        <w:numPr>
          <w:ilvl w:val="2"/>
          <w:numId w:val="24"/>
        </w:numPr>
        <w:spacing w:before="24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teavitama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kui toetatava tegevusega samalaadsele tegevusele on taotletud toetust teistest meetmetest või muudest välisabi vahenditest;</w:t>
      </w:r>
    </w:p>
    <w:p w14:paraId="5B544AA9" w14:textId="1488F763" w:rsidR="002F6393" w:rsidRPr="002F6393" w:rsidRDefault="002F6393" w:rsidP="002F6393">
      <w:pPr>
        <w:numPr>
          <w:ilvl w:val="2"/>
          <w:numId w:val="24"/>
        </w:numPr>
        <w:spacing w:before="240" w:line="240" w:lineRule="auto"/>
        <w:ind w:left="567" w:hanging="567"/>
        <w:contextualSpacing/>
        <w:jc w:val="both"/>
        <w:rPr>
          <w:rFonts w:ascii="Times New Roman" w:hAnsi="Times New Roman" w:cs="Times New Roman"/>
          <w:sz w:val="24"/>
          <w:szCs w:val="24"/>
        </w:rPr>
      </w:pPr>
      <w:r w:rsidRPr="002F6393">
        <w:rPr>
          <w:rFonts w:ascii="Times New Roman" w:hAnsi="Times New Roman" w:cs="Times New Roman"/>
          <w:sz w:val="24"/>
          <w:szCs w:val="24"/>
        </w:rPr>
        <w:t xml:space="preserve">teavitama </w:t>
      </w:r>
      <w:proofErr w:type="spellStart"/>
      <w:r w:rsidRPr="002F6393">
        <w:rPr>
          <w:rFonts w:ascii="Times New Roman" w:hAnsi="Times New Roman" w:cs="Times New Roman"/>
          <w:sz w:val="24"/>
          <w:szCs w:val="24"/>
        </w:rPr>
        <w:t>SiMi</w:t>
      </w:r>
      <w:proofErr w:type="spellEnd"/>
      <w:r w:rsidRPr="002F6393">
        <w:rPr>
          <w:rFonts w:ascii="Times New Roman" w:hAnsi="Times New Roman" w:cs="Times New Roman"/>
          <w:sz w:val="24"/>
          <w:szCs w:val="24"/>
        </w:rPr>
        <w:t xml:space="preserve"> ürituse (sh koolituse, seminari, konverentsi, infopäeva, õppevisiidi) toimumisest e-toetuste keskkonna kaudu vähemalt 14 kalendripäeva enne ürituse toimumist;</w:t>
      </w:r>
    </w:p>
    <w:p w14:paraId="51EFE8D4" w14:textId="66212134" w:rsidR="0041077E" w:rsidRPr="003C78CB" w:rsidRDefault="00AE19BC" w:rsidP="003C78CB">
      <w:pPr>
        <w:pStyle w:val="ListParagraph"/>
        <w:numPr>
          <w:ilvl w:val="2"/>
          <w:numId w:val="24"/>
        </w:numPr>
        <w:spacing w:after="90" w:line="240" w:lineRule="auto"/>
        <w:ind w:left="567" w:hanging="567"/>
        <w:jc w:val="both"/>
        <w:rPr>
          <w:rFonts w:ascii="Times New Roman" w:hAnsi="Times New Roman" w:cs="Times New Roman"/>
          <w:sz w:val="24"/>
          <w:szCs w:val="24"/>
        </w:rPr>
      </w:pPr>
      <w:r w:rsidRPr="003C78CB">
        <w:rPr>
          <w:rFonts w:ascii="Times New Roman" w:hAnsi="Times New Roman" w:cs="Times New Roman"/>
          <w:sz w:val="24"/>
          <w:szCs w:val="24"/>
        </w:rPr>
        <w:t xml:space="preserve">koguma ja töötlema andmeid seirearuande jaoks, sh </w:t>
      </w:r>
      <w:r w:rsidRPr="003C78CB">
        <w:rPr>
          <w:rFonts w:ascii="Times New Roman" w:hAnsi="Times New Roman" w:cs="Times New Roman"/>
          <w:iCs/>
          <w:sz w:val="24"/>
          <w:szCs w:val="24"/>
        </w:rPr>
        <w:t>koolitatavate andmeid koolitustel osalenud isikute kohta kooskõlas isikuandmete kaitse seadusega ning tagama korrektsete osalejate andmete olemasolu e-toetuste keskkonnas</w:t>
      </w:r>
      <w:r w:rsidR="00260D91" w:rsidRPr="003C78CB">
        <w:rPr>
          <w:rFonts w:ascii="Times New Roman" w:hAnsi="Times New Roman" w:cs="Times New Roman"/>
          <w:iCs/>
          <w:sz w:val="24"/>
          <w:szCs w:val="24"/>
        </w:rPr>
        <w:t xml:space="preserve"> hiljemalt </w:t>
      </w:r>
      <w:ins w:id="280" w:author="Aivi Kuivonen" w:date="2025-09-16T14:17:00Z">
        <w:r w:rsidR="00843A80">
          <w:rPr>
            <w:rFonts w:ascii="Times New Roman" w:hAnsi="Times New Roman" w:cs="Times New Roman"/>
            <w:iCs/>
            <w:sz w:val="24"/>
            <w:szCs w:val="24"/>
          </w:rPr>
          <w:t>vahe</w:t>
        </w:r>
      </w:ins>
      <w:ins w:id="281" w:author="Aivi Kuivonen" w:date="2025-09-16T14:18:00Z">
        <w:r w:rsidR="00843A80">
          <w:rPr>
            <w:rFonts w:ascii="Times New Roman" w:hAnsi="Times New Roman" w:cs="Times New Roman"/>
            <w:iCs/>
            <w:sz w:val="24"/>
            <w:szCs w:val="24"/>
          </w:rPr>
          <w:t xml:space="preserve">- ja lõpparuande </w:t>
        </w:r>
      </w:ins>
      <w:del w:id="282" w:author="Aivi Kuivonen" w:date="2025-09-16T14:17:00Z">
        <w:r w:rsidR="009854B6" w:rsidDel="00843A80">
          <w:rPr>
            <w:rFonts w:ascii="Times New Roman" w:hAnsi="Times New Roman" w:cs="Times New Roman"/>
            <w:iCs/>
            <w:sz w:val="24"/>
            <w:szCs w:val="24"/>
          </w:rPr>
          <w:delText xml:space="preserve">maksetaotluse </w:delText>
        </w:r>
      </w:del>
      <w:r w:rsidR="009854B6">
        <w:rPr>
          <w:rFonts w:ascii="Times New Roman" w:hAnsi="Times New Roman" w:cs="Times New Roman"/>
          <w:iCs/>
          <w:sz w:val="24"/>
          <w:szCs w:val="24"/>
        </w:rPr>
        <w:t xml:space="preserve">esitamise ajaks </w:t>
      </w:r>
      <w:r w:rsidR="0041077E" w:rsidRPr="003C78CB">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02.05.2024</w:t>
      </w:r>
      <w:r w:rsidR="0041077E" w:rsidRPr="003C78CB">
        <w:rPr>
          <w:rFonts w:ascii="Times New Roman" w:hAnsi="Times New Roman" w:cs="Times New Roman"/>
          <w:i/>
          <w:iCs/>
          <w:sz w:val="24"/>
          <w:szCs w:val="24"/>
        </w:rPr>
        <w:t xml:space="preserve"> kk nr 1-3/</w:t>
      </w:r>
      <w:r w:rsidR="00C01C23">
        <w:rPr>
          <w:rFonts w:ascii="Times New Roman" w:hAnsi="Times New Roman" w:cs="Times New Roman"/>
          <w:i/>
          <w:iCs/>
          <w:sz w:val="24"/>
          <w:szCs w:val="24"/>
        </w:rPr>
        <w:t>3</w:t>
      </w:r>
      <w:r w:rsidR="00B935E9">
        <w:rPr>
          <w:rFonts w:ascii="Times New Roman" w:hAnsi="Times New Roman" w:cs="Times New Roman"/>
          <w:i/>
          <w:iCs/>
          <w:sz w:val="24"/>
          <w:szCs w:val="24"/>
        </w:rPr>
        <w:t>7</w:t>
      </w:r>
      <w:ins w:id="283" w:author="Aivi Kuivonen" w:date="2025-09-16T14:18:00Z">
        <w:r w:rsidR="00843A80">
          <w:rPr>
            <w:rFonts w:ascii="Times New Roman" w:hAnsi="Times New Roman" w:cs="Times New Roman"/>
            <w:i/>
            <w:iCs/>
            <w:sz w:val="24"/>
            <w:szCs w:val="24"/>
          </w:rPr>
          <w:t xml:space="preserve"> ja …kk nr …</w:t>
        </w:r>
      </w:ins>
      <w:r w:rsidR="0041077E" w:rsidRPr="003C78CB">
        <w:rPr>
          <w:rFonts w:ascii="Times New Roman" w:hAnsi="Times New Roman" w:cs="Times New Roman"/>
          <w:i/>
          <w:iCs/>
          <w:sz w:val="24"/>
          <w:szCs w:val="24"/>
        </w:rPr>
        <w:t>)</w:t>
      </w:r>
    </w:p>
    <w:p w14:paraId="62CD66FD" w14:textId="77777777" w:rsidR="00AE19BC" w:rsidRPr="003C78CB" w:rsidRDefault="00AE19BC" w:rsidP="003C78CB">
      <w:pPr>
        <w:numPr>
          <w:ilvl w:val="2"/>
          <w:numId w:val="24"/>
        </w:numPr>
        <w:spacing w:before="240" w:line="240" w:lineRule="auto"/>
        <w:ind w:left="567" w:hanging="567"/>
        <w:contextualSpacing/>
        <w:jc w:val="both"/>
        <w:rPr>
          <w:rFonts w:ascii="Times New Roman" w:hAnsi="Times New Roman" w:cs="Times New Roman"/>
          <w:sz w:val="24"/>
          <w:szCs w:val="24"/>
        </w:rPr>
      </w:pPr>
      <w:r w:rsidRPr="003C78CB">
        <w:rPr>
          <w:rFonts w:ascii="Times New Roman" w:hAnsi="Times New Roman" w:cs="Times New Roman"/>
          <w:sz w:val="24"/>
          <w:szCs w:val="24"/>
        </w:rPr>
        <w:t xml:space="preserve">viivitamatult teavitama </w:t>
      </w:r>
      <w:proofErr w:type="spellStart"/>
      <w:r w:rsidRPr="003C78CB">
        <w:rPr>
          <w:rFonts w:ascii="Times New Roman" w:hAnsi="Times New Roman" w:cs="Times New Roman"/>
          <w:sz w:val="24"/>
          <w:szCs w:val="24"/>
        </w:rPr>
        <w:t>SiMi</w:t>
      </w:r>
      <w:proofErr w:type="spellEnd"/>
      <w:r w:rsidRPr="003C78CB">
        <w:rPr>
          <w:rFonts w:ascii="Times New Roman" w:hAnsi="Times New Roman" w:cs="Times New Roman"/>
          <w:sz w:val="24"/>
          <w:szCs w:val="24"/>
        </w:rPr>
        <w:t xml:space="preserve"> kirjalikku taasesitamist võimaldavas vormis:</w:t>
      </w:r>
    </w:p>
    <w:p w14:paraId="7CF4DF62" w14:textId="77777777" w:rsidR="00AE19BC" w:rsidRPr="00AE19BC" w:rsidRDefault="00AE19BC" w:rsidP="00AE19BC">
      <w:pPr>
        <w:numPr>
          <w:ilvl w:val="3"/>
          <w:numId w:val="24"/>
        </w:numPr>
        <w:spacing w:before="240" w:line="240" w:lineRule="auto"/>
        <w:ind w:left="851" w:hanging="851"/>
        <w:contextualSpacing/>
        <w:jc w:val="both"/>
        <w:rPr>
          <w:rFonts w:ascii="Times New Roman" w:hAnsi="Times New Roman" w:cs="Times New Roman"/>
          <w:sz w:val="24"/>
          <w:szCs w:val="24"/>
        </w:rPr>
      </w:pPr>
      <w:r w:rsidRPr="00AE19BC">
        <w:rPr>
          <w:rFonts w:ascii="Times New Roman" w:hAnsi="Times New Roman" w:cs="Times New Roman"/>
          <w:sz w:val="24"/>
          <w:szCs w:val="24"/>
        </w:rPr>
        <w:t>asjaoludest, mis takistavad täitmast elluviija ülesandeid;</w:t>
      </w:r>
    </w:p>
    <w:p w14:paraId="592AACE2" w14:textId="77777777" w:rsidR="00AE19BC" w:rsidRPr="00AE19BC" w:rsidRDefault="00AE19BC" w:rsidP="00AE19BC">
      <w:pPr>
        <w:numPr>
          <w:ilvl w:val="3"/>
          <w:numId w:val="24"/>
        </w:numPr>
        <w:spacing w:before="240" w:line="240" w:lineRule="auto"/>
        <w:ind w:left="851" w:hanging="851"/>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vajalikkusest;</w:t>
      </w:r>
    </w:p>
    <w:p w14:paraId="553744B9" w14:textId="77777777" w:rsidR="00AE19BC" w:rsidRPr="00AE19BC" w:rsidRDefault="00AE19BC" w:rsidP="00AE19BC">
      <w:pPr>
        <w:numPr>
          <w:ilvl w:val="3"/>
          <w:numId w:val="24"/>
        </w:numPr>
        <w:spacing w:before="240" w:line="240" w:lineRule="auto"/>
        <w:ind w:left="851" w:hanging="851"/>
        <w:contextualSpacing/>
        <w:jc w:val="both"/>
        <w:rPr>
          <w:rFonts w:ascii="Times New Roman" w:hAnsi="Times New Roman" w:cs="Times New Roman"/>
          <w:sz w:val="24"/>
          <w:szCs w:val="24"/>
        </w:rPr>
      </w:pPr>
      <w:r w:rsidRPr="00AE19BC">
        <w:rPr>
          <w:rFonts w:ascii="Times New Roman" w:hAnsi="Times New Roman" w:cs="Times New Roman"/>
          <w:sz w:val="24"/>
          <w:szCs w:val="24"/>
        </w:rPr>
        <w:lastRenderedPageBreak/>
        <w:t>projekti elluviimisel esinevatest probleemidest, mis võivad mõjutada tulemuse saavutamist;</w:t>
      </w:r>
    </w:p>
    <w:p w14:paraId="44545941" w14:textId="77777777" w:rsidR="00AE19BC" w:rsidRPr="00AE19BC" w:rsidRDefault="00AE19BC" w:rsidP="00AE19BC">
      <w:pPr>
        <w:numPr>
          <w:ilvl w:val="2"/>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säilitatama dokumente vastavalt ÜSS2021_2027 §-le 18 </w:t>
      </w:r>
      <w:r w:rsidRPr="00AE19BC">
        <w:rPr>
          <w:rFonts w:ascii="Times New Roman" w:hAnsi="Times New Roman" w:cs="Times New Roman"/>
          <w:color w:val="202020"/>
          <w:sz w:val="24"/>
          <w:szCs w:val="24"/>
          <w:shd w:val="clear" w:color="auto" w:fill="FFFFFF"/>
        </w:rPr>
        <w:t xml:space="preserve">ja ELi </w:t>
      </w:r>
      <w:proofErr w:type="spellStart"/>
      <w:r w:rsidRPr="00AE19BC">
        <w:rPr>
          <w:rFonts w:ascii="Times New Roman" w:hAnsi="Times New Roman" w:cs="Times New Roman"/>
          <w:color w:val="202020"/>
          <w:sz w:val="24"/>
          <w:szCs w:val="24"/>
          <w:shd w:val="clear" w:color="auto" w:fill="FFFFFF"/>
        </w:rPr>
        <w:t>ühissätete</w:t>
      </w:r>
      <w:proofErr w:type="spellEnd"/>
      <w:r w:rsidRPr="00AE19BC">
        <w:rPr>
          <w:rFonts w:ascii="Times New Roman" w:hAnsi="Times New Roman" w:cs="Times New Roman"/>
          <w:color w:val="202020"/>
          <w:sz w:val="24"/>
          <w:szCs w:val="24"/>
          <w:shd w:val="clear" w:color="auto" w:fill="FFFFFF"/>
        </w:rPr>
        <w:t xml:space="preserve"> määruse artikli 82 lõikele 1 viis aastat toetuse saajale tehtud lõppmakse tegemise aasta 31. detsembrist arvates, välja arvatud juhul, kui riigiabi reeglitest tuleneb teisiti;</w:t>
      </w:r>
    </w:p>
    <w:p w14:paraId="72F0E99A" w14:textId="77777777" w:rsidR="00AE19BC" w:rsidRPr="00AE19BC" w:rsidRDefault="00AE19BC" w:rsidP="002F4FEA">
      <w:pPr>
        <w:numPr>
          <w:ilvl w:val="2"/>
          <w:numId w:val="24"/>
        </w:numPr>
        <w:spacing w:before="240" w:after="160" w:line="240" w:lineRule="auto"/>
        <w:contextualSpacing/>
        <w:jc w:val="both"/>
        <w:rPr>
          <w:rFonts w:ascii="Times New Roman" w:hAnsi="Times New Roman" w:cs="Times New Roman"/>
          <w:sz w:val="24"/>
          <w:szCs w:val="24"/>
        </w:rPr>
      </w:pPr>
      <w:r w:rsidRPr="00AE19BC">
        <w:rPr>
          <w:rFonts w:ascii="Times New Roman" w:hAnsi="Times New Roman" w:cs="Times New Roman"/>
          <w:sz w:val="24"/>
          <w:szCs w:val="24"/>
        </w:rPr>
        <w:t>andma igakülgse sisulise panuse seiresse, kontrolli, auditisse või hindamisse;</w:t>
      </w:r>
    </w:p>
    <w:p w14:paraId="7C57C6BC" w14:textId="5C587EDA" w:rsidR="003C78CB" w:rsidRPr="003C78CB" w:rsidRDefault="0041077E" w:rsidP="003C78CB">
      <w:pPr>
        <w:pStyle w:val="ListParagraph"/>
        <w:numPr>
          <w:ilvl w:val="2"/>
          <w:numId w:val="24"/>
        </w:numPr>
        <w:rPr>
          <w:rFonts w:ascii="Times New Roman" w:hAnsi="Times New Roman" w:cs="Times New Roman"/>
          <w:sz w:val="24"/>
          <w:szCs w:val="24"/>
        </w:rPr>
      </w:pPr>
      <w:r w:rsidRPr="003C78CB">
        <w:rPr>
          <w:rFonts w:ascii="Times New Roman" w:hAnsi="Times New Roman" w:cs="Times New Roman"/>
          <w:sz w:val="24"/>
          <w:szCs w:val="24"/>
        </w:rPr>
        <w:t xml:space="preserve"> </w:t>
      </w:r>
      <w:r w:rsidRPr="00C01C23">
        <w:rPr>
          <w:rFonts w:ascii="Times New Roman" w:hAnsi="Times New Roman" w:cs="Times New Roman"/>
          <w:i/>
          <w:iCs/>
          <w:sz w:val="24"/>
          <w:szCs w:val="24"/>
        </w:rPr>
        <w:t xml:space="preserve">(kustutatud </w:t>
      </w:r>
      <w:r w:rsidR="003C78CB" w:rsidRPr="00C01C23">
        <w:rPr>
          <w:rFonts w:ascii="Times New Roman" w:hAnsi="Times New Roman" w:cs="Times New Roman"/>
          <w:i/>
          <w:iCs/>
          <w:sz w:val="24"/>
          <w:szCs w:val="24"/>
        </w:rPr>
        <w:t xml:space="preserve">siseministri </w:t>
      </w:r>
      <w:r w:rsidR="00C01C23" w:rsidRPr="00C01C23">
        <w:rPr>
          <w:rFonts w:ascii="Times New Roman" w:hAnsi="Times New Roman" w:cs="Times New Roman"/>
          <w:i/>
          <w:iCs/>
          <w:sz w:val="24"/>
          <w:szCs w:val="24"/>
        </w:rPr>
        <w:t>02.05.2024</w:t>
      </w:r>
      <w:r w:rsidR="003C78CB" w:rsidRPr="00C01C23">
        <w:rPr>
          <w:rFonts w:ascii="Times New Roman" w:hAnsi="Times New Roman" w:cs="Times New Roman"/>
          <w:i/>
          <w:iCs/>
          <w:sz w:val="24"/>
          <w:szCs w:val="24"/>
        </w:rPr>
        <w:t xml:space="preserve"> kk nr 1-3/</w:t>
      </w:r>
      <w:r w:rsidR="00C01C23" w:rsidRPr="00C01C23">
        <w:rPr>
          <w:rFonts w:ascii="Times New Roman" w:hAnsi="Times New Roman" w:cs="Times New Roman"/>
          <w:i/>
          <w:iCs/>
          <w:sz w:val="24"/>
          <w:szCs w:val="24"/>
        </w:rPr>
        <w:t>3</w:t>
      </w:r>
      <w:r w:rsidR="00B935E9">
        <w:rPr>
          <w:rFonts w:ascii="Times New Roman" w:hAnsi="Times New Roman" w:cs="Times New Roman"/>
          <w:i/>
          <w:iCs/>
          <w:sz w:val="24"/>
          <w:szCs w:val="24"/>
        </w:rPr>
        <w:t>7</w:t>
      </w:r>
      <w:r w:rsidR="003C78CB" w:rsidRPr="00C01C23">
        <w:rPr>
          <w:rFonts w:ascii="Times New Roman" w:hAnsi="Times New Roman" w:cs="Times New Roman"/>
          <w:i/>
          <w:iCs/>
          <w:sz w:val="24"/>
          <w:szCs w:val="24"/>
        </w:rPr>
        <w:t>)</w:t>
      </w:r>
    </w:p>
    <w:p w14:paraId="43A8201B" w14:textId="77777777" w:rsidR="00AE19BC" w:rsidRPr="00AE19BC" w:rsidRDefault="00AE19BC" w:rsidP="00AE19BC">
      <w:pPr>
        <w:spacing w:line="240" w:lineRule="auto"/>
        <w:ind w:left="426"/>
        <w:contextualSpacing/>
        <w:rPr>
          <w:rFonts w:ascii="Times New Roman" w:hAnsi="Times New Roman" w:cs="Times New Roman"/>
          <w:sz w:val="24"/>
          <w:szCs w:val="24"/>
        </w:rPr>
      </w:pPr>
    </w:p>
    <w:p w14:paraId="23E4922A" w14:textId="77777777" w:rsidR="00AE19BC" w:rsidRPr="00AE19BC" w:rsidRDefault="00AE19BC" w:rsidP="00822124">
      <w:pPr>
        <w:keepNext/>
        <w:numPr>
          <w:ilvl w:val="0"/>
          <w:numId w:val="2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r w:rsidRPr="00AE19BC">
        <w:rPr>
          <w:rFonts w:ascii="Times New Roman" w:eastAsia="Times New Roman" w:hAnsi="Times New Roman" w:cs="Times New Roman"/>
          <w:b/>
          <w:bCs/>
          <w:color w:val="000000" w:themeColor="text1"/>
          <w:kern w:val="32"/>
          <w:sz w:val="24"/>
          <w:szCs w:val="24"/>
        </w:rPr>
        <w:t xml:space="preserve">Aruandlus </w:t>
      </w:r>
    </w:p>
    <w:p w14:paraId="12C80D62"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 esitab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projekti tegevuste, tulemuste ja näitajate saavutamise edenemise vahearuande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väljatöötatud vormil e-toetuste keskkonna kaudu üldjuhul iga aasta 15. jaanuariks ja 15. juuniks vastavalt 31. detsembri ja 31. mai seisuga projekti elluviimise algusajast arvates. Kui projekti alguse ja esimese vahearuande esitamise tähtpäeva vahe on vähem kui neli kuud, esitatakse vahearuanne järgmiseks tähtpäevaks.</w:t>
      </w:r>
    </w:p>
    <w:p w14:paraId="1FB61DF4" w14:textId="77777777" w:rsidR="00AE19BC" w:rsidRPr="00AE19BC" w:rsidRDefault="00AE19BC" w:rsidP="00AE19BC">
      <w:pPr>
        <w:spacing w:line="240" w:lineRule="auto"/>
        <w:ind w:left="567"/>
        <w:contextualSpacing/>
        <w:jc w:val="both"/>
        <w:rPr>
          <w:rFonts w:ascii="Times New Roman" w:hAnsi="Times New Roman" w:cs="Times New Roman"/>
          <w:sz w:val="24"/>
          <w:szCs w:val="24"/>
        </w:rPr>
      </w:pPr>
    </w:p>
    <w:p w14:paraId="28A7D9B5" w14:textId="6632E1A2"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 esitab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projekti tegevuste, tulemuste ja näitajate saavutamise edenemise lõpparuande e-toetuste keskkonna kaudu 45 kalendripäeva jooksul alates projekti abikõlblikkuse perioodi lõppkuupäevast. </w:t>
      </w:r>
      <w:ins w:id="284" w:author="Aivi Kuivonen" w:date="2025-09-16T14:19:00Z">
        <w:r w:rsidR="00843A80">
          <w:rPr>
            <w:rFonts w:ascii="Times New Roman" w:hAnsi="Times New Roman" w:cs="Times New Roman"/>
            <w:sz w:val="24"/>
            <w:szCs w:val="24"/>
          </w:rPr>
          <w:t xml:space="preserve">Projektide kohta, mis lõppevad 31.12.2029, tuleb esitada lõpparuanne hiljemalt 30 kalendripäeva jooksul pärast projekti lõppu. </w:t>
        </w:r>
      </w:ins>
      <w:r w:rsidRPr="00AE19BC">
        <w:rPr>
          <w:rFonts w:ascii="Times New Roman" w:hAnsi="Times New Roman" w:cs="Times New Roman"/>
          <w:sz w:val="24"/>
          <w:szCs w:val="24"/>
        </w:rPr>
        <w:t>Kui projekti tegevused lõppevad enne abikõlblikkuse perioodi lõppu, tuleb lõpparuanne esitada 45 kalendripäeva jooksul tegevuste lõppemisest arvates.</w:t>
      </w:r>
      <w:ins w:id="285" w:author="Aivi Kuivonen" w:date="2025-09-16T14:20:00Z">
        <w:r w:rsidR="00843A80" w:rsidRPr="00843A80">
          <w:rPr>
            <w:rFonts w:ascii="Times New Roman" w:hAnsi="Times New Roman" w:cs="Times New Roman"/>
            <w:i/>
            <w:iCs/>
            <w:sz w:val="24"/>
            <w:szCs w:val="24"/>
          </w:rPr>
          <w:t xml:space="preserve"> (muudetud siseministri … kk nr …)</w:t>
        </w:r>
      </w:ins>
    </w:p>
    <w:p w14:paraId="4A57B3D8"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219B3D10" w14:textId="13AF632B"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Juhul, kui vahearuande ja lõpparuande esitamise tähtaja vahe on vähem kui kuus kuud, esitatakse ainult lõpparuanne.</w:t>
      </w:r>
      <w:r w:rsidR="00D06FE1" w:rsidRPr="00D06FE1">
        <w:rPr>
          <w:rFonts w:ascii="Times New Roman" w:hAnsi="Times New Roman" w:cs="Times New Roman"/>
          <w:sz w:val="24"/>
          <w:szCs w:val="24"/>
        </w:rPr>
        <w:t xml:space="preserve"> </w:t>
      </w:r>
    </w:p>
    <w:p w14:paraId="5B824F40"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31272C2F" w14:textId="4A074AA9"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Projekti vahe- ja lõpparuandes (edaspidi projekti aruanne) kajastatakse info vastavalt e-toetuste keskkonna aruande andmeväljades nõutule.</w:t>
      </w:r>
      <w:r w:rsidR="00D06FE1" w:rsidRPr="00D06FE1">
        <w:rPr>
          <w:rFonts w:ascii="Times New Roman" w:hAnsi="Times New Roman" w:cs="Times New Roman"/>
          <w:sz w:val="24"/>
          <w:szCs w:val="24"/>
        </w:rPr>
        <w:t xml:space="preserve"> </w:t>
      </w:r>
      <w:bookmarkStart w:id="286" w:name="_Hlk208924916"/>
      <w:r w:rsidR="00D06FE1" w:rsidRPr="00F91227">
        <w:rPr>
          <w:rFonts w:ascii="Times New Roman" w:hAnsi="Times New Roman" w:cs="Times New Roman"/>
          <w:sz w:val="24"/>
          <w:szCs w:val="24"/>
        </w:rPr>
        <w:t>Lõpparuandes kirjeldab projekti elluviija „Eesti 2035“ aluspõhimõtete ja sihtidega seotud horisontaalsete põhimõtete edendamiseks ellu viidud tegevusi ja tegevuste tulemusi</w:t>
      </w:r>
      <w:bookmarkEnd w:id="286"/>
      <w:r w:rsidR="00D06FE1" w:rsidRPr="00F91227">
        <w:rPr>
          <w:rFonts w:ascii="Times New Roman" w:hAnsi="Times New Roman" w:cs="Times New Roman"/>
          <w:sz w:val="24"/>
          <w:szCs w:val="24"/>
        </w:rPr>
        <w:t>.</w:t>
      </w:r>
      <w:r w:rsidR="00D06FE1">
        <w:rPr>
          <w:rFonts w:ascii="Times New Roman" w:hAnsi="Times New Roman" w:cs="Times New Roman"/>
          <w:sz w:val="24"/>
          <w:szCs w:val="24"/>
        </w:rPr>
        <w:t xml:space="preserve"> </w:t>
      </w:r>
      <w:r w:rsidR="00D06FE1" w:rsidRPr="00D207DD">
        <w:rPr>
          <w:rFonts w:ascii="Times New Roman" w:hAnsi="Times New Roman" w:cs="Times New Roman"/>
          <w:i/>
          <w:iCs/>
          <w:sz w:val="24"/>
          <w:szCs w:val="24"/>
        </w:rPr>
        <w:t xml:space="preserve">(muudetud siseministri </w:t>
      </w:r>
      <w:r w:rsidR="00C01C23">
        <w:rPr>
          <w:rFonts w:ascii="Times New Roman" w:hAnsi="Times New Roman" w:cs="Times New Roman"/>
          <w:i/>
          <w:iCs/>
          <w:sz w:val="24"/>
          <w:szCs w:val="24"/>
        </w:rPr>
        <w:t>02.05.2024</w:t>
      </w:r>
      <w:r w:rsidR="00D06FE1" w:rsidRPr="00D207DD">
        <w:rPr>
          <w:rFonts w:ascii="Times New Roman" w:hAnsi="Times New Roman" w:cs="Times New Roman"/>
          <w:i/>
          <w:iCs/>
          <w:sz w:val="24"/>
          <w:szCs w:val="24"/>
        </w:rPr>
        <w:t xml:space="preserve"> kk nr 1-3/</w:t>
      </w:r>
      <w:r w:rsidR="00C01C23">
        <w:rPr>
          <w:rFonts w:ascii="Times New Roman" w:hAnsi="Times New Roman" w:cs="Times New Roman"/>
          <w:i/>
          <w:iCs/>
          <w:sz w:val="24"/>
          <w:szCs w:val="24"/>
        </w:rPr>
        <w:t>3</w:t>
      </w:r>
      <w:r w:rsidR="00B935E9">
        <w:rPr>
          <w:rFonts w:ascii="Times New Roman" w:hAnsi="Times New Roman" w:cs="Times New Roman"/>
          <w:i/>
          <w:iCs/>
          <w:sz w:val="24"/>
          <w:szCs w:val="24"/>
        </w:rPr>
        <w:t>7</w:t>
      </w:r>
      <w:r w:rsidR="00D06FE1" w:rsidRPr="00D207DD">
        <w:rPr>
          <w:rFonts w:ascii="Times New Roman" w:hAnsi="Times New Roman" w:cs="Times New Roman"/>
          <w:i/>
          <w:iCs/>
          <w:sz w:val="24"/>
          <w:szCs w:val="24"/>
        </w:rPr>
        <w:t>)</w:t>
      </w:r>
    </w:p>
    <w:p w14:paraId="46D6CA0F"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39128A20"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Kui keskkonna töös esineb tehniline viga, mis takistab projekti aruande tähtaegset esitamist, loetakse projekti aruande esitamise tähtajaks järgmine tööpäev peale vea kõrvaldamist.</w:t>
      </w:r>
    </w:p>
    <w:p w14:paraId="1749BDF3"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0308E255"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SiM kontrollib üldjuhul 15 tööpäeva jooksul projekti aruande laekumisest, kas aruanne on nõuetekohaselt täidetud ja annab ülevaate tehtud tegevustest.</w:t>
      </w:r>
    </w:p>
    <w:p w14:paraId="06DF7C32"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46AC4F2D"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Kui projekti aruandes puudusi ei esine, kinnitab SiM projekti aruande.</w:t>
      </w:r>
    </w:p>
    <w:p w14:paraId="5B6646FB"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7DBDED56" w14:textId="0355194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Projekti aruandes puuduste esinemise korral annab SiM elluviijale </w:t>
      </w:r>
      <w:ins w:id="287" w:author="Aivi Kuivonen" w:date="2025-10-03T11:15:00Z">
        <w:r w:rsidR="004C4380">
          <w:rPr>
            <w:rFonts w:ascii="Times New Roman" w:hAnsi="Times New Roman" w:cs="Times New Roman"/>
            <w:sz w:val="24"/>
            <w:szCs w:val="24"/>
          </w:rPr>
          <w:t xml:space="preserve">maksimaalselt </w:t>
        </w:r>
      </w:ins>
      <w:del w:id="288" w:author="Aivi Kuivonen" w:date="2025-10-03T11:15:00Z">
        <w:r w:rsidRPr="00AE19BC" w:rsidDel="004C4380">
          <w:rPr>
            <w:rFonts w:ascii="Times New Roman" w:hAnsi="Times New Roman" w:cs="Times New Roman"/>
            <w:sz w:val="24"/>
            <w:szCs w:val="24"/>
          </w:rPr>
          <w:delText xml:space="preserve">vähemalt </w:delText>
        </w:r>
      </w:del>
      <w:r w:rsidRPr="00AE19BC">
        <w:rPr>
          <w:rFonts w:ascii="Times New Roman" w:hAnsi="Times New Roman" w:cs="Times New Roman"/>
          <w:sz w:val="24"/>
          <w:szCs w:val="24"/>
        </w:rPr>
        <w:t>kümme tööpäeva puuduste kõrvaldamiseks ning SiM kinnitab projekti aruande kümne tööpäeva jooksul peale puuduste kõrvaldamist.</w:t>
      </w:r>
      <w:ins w:id="289" w:author="Aivi Kuivonen" w:date="2025-10-03T11:15:00Z">
        <w:r w:rsidR="004C4380" w:rsidRPr="004C4380">
          <w:rPr>
            <w:rFonts w:ascii="Times New Roman" w:hAnsi="Times New Roman" w:cs="Times New Roman"/>
            <w:i/>
            <w:iCs/>
            <w:sz w:val="24"/>
            <w:szCs w:val="24"/>
          </w:rPr>
          <w:t xml:space="preserve"> (muudetud siseministri …2025 kk nr 1-3</w:t>
        </w:r>
        <w:r w:rsidR="004C4380">
          <w:rPr>
            <w:rFonts w:ascii="Times New Roman" w:hAnsi="Times New Roman" w:cs="Times New Roman"/>
            <w:i/>
            <w:iCs/>
            <w:sz w:val="24"/>
            <w:szCs w:val="24"/>
          </w:rPr>
          <w:t>/</w:t>
        </w:r>
        <w:r w:rsidR="004C4380" w:rsidRPr="004C4380">
          <w:rPr>
            <w:rFonts w:ascii="Times New Roman" w:hAnsi="Times New Roman" w:cs="Times New Roman"/>
            <w:i/>
            <w:iCs/>
            <w:sz w:val="24"/>
            <w:szCs w:val="24"/>
          </w:rPr>
          <w:t>…)</w:t>
        </w:r>
      </w:ins>
    </w:p>
    <w:p w14:paraId="7A46FA7E"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1004B687" w14:textId="77777777" w:rsidR="00AE19BC" w:rsidRPr="00AE19BC" w:rsidRDefault="00AE19BC" w:rsidP="00AE19BC">
      <w:pPr>
        <w:numPr>
          <w:ilvl w:val="1"/>
          <w:numId w:val="24"/>
        </w:numPr>
        <w:spacing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Tegevuste puhul, mis sisaldavad koolitusi, mis toimuvad vähem kui kolm kuud enne projekti lõppu, esitab elluviija e-toetuste keskkonnas </w:t>
      </w:r>
      <w:proofErr w:type="spellStart"/>
      <w:r w:rsidRPr="00AE19BC">
        <w:rPr>
          <w:rFonts w:ascii="Times New Roman" w:hAnsi="Times New Roman" w:cs="Times New Roman"/>
          <w:sz w:val="24"/>
          <w:szCs w:val="24"/>
        </w:rPr>
        <w:t>järelaruande</w:t>
      </w:r>
      <w:proofErr w:type="spellEnd"/>
      <w:r w:rsidRPr="00AE19BC">
        <w:rPr>
          <w:rFonts w:ascii="Times New Roman" w:hAnsi="Times New Roman" w:cs="Times New Roman"/>
          <w:sz w:val="24"/>
          <w:szCs w:val="24"/>
        </w:rPr>
        <w:t>.</w:t>
      </w:r>
    </w:p>
    <w:p w14:paraId="1FDB0B2C"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31485E51"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SiMil</w:t>
      </w:r>
      <w:proofErr w:type="spellEnd"/>
      <w:r w:rsidRPr="00AE19BC">
        <w:rPr>
          <w:rFonts w:ascii="Times New Roman" w:hAnsi="Times New Roman" w:cs="Times New Roman"/>
          <w:sz w:val="24"/>
          <w:szCs w:val="24"/>
        </w:rPr>
        <w:t xml:space="preserve"> on õigus küsida tegevuse elluviijalt lisainfot projekti tegevuse käigu ja tulemuste kohta.</w:t>
      </w:r>
    </w:p>
    <w:p w14:paraId="40572045" w14:textId="77777777" w:rsidR="00AE19BC" w:rsidRPr="00AE19BC" w:rsidRDefault="00AE19BC" w:rsidP="00AE19BC">
      <w:pPr>
        <w:spacing w:after="0" w:line="240" w:lineRule="auto"/>
        <w:ind w:left="0"/>
        <w:jc w:val="both"/>
        <w:rPr>
          <w:rFonts w:ascii="Times New Roman" w:hAnsi="Times New Roman" w:cs="Times New Roman"/>
          <w:sz w:val="24"/>
          <w:szCs w:val="24"/>
        </w:rPr>
      </w:pPr>
    </w:p>
    <w:p w14:paraId="697DBE8C" w14:textId="77777777" w:rsidR="00AE19BC" w:rsidRPr="00AE19BC" w:rsidRDefault="00AE19BC" w:rsidP="00AE19BC">
      <w:pPr>
        <w:numPr>
          <w:ilvl w:val="0"/>
          <w:numId w:val="24"/>
        </w:numPr>
        <w:spacing w:after="0" w:line="240" w:lineRule="auto"/>
        <w:ind w:left="567" w:hanging="567"/>
        <w:contextualSpacing/>
        <w:jc w:val="both"/>
        <w:rPr>
          <w:rFonts w:ascii="Times New Roman" w:eastAsia="Times New Roman" w:hAnsi="Times New Roman" w:cs="Times New Roman"/>
          <w:b/>
          <w:bCs/>
          <w:iCs/>
          <w:color w:val="000000" w:themeColor="text1"/>
          <w:sz w:val="24"/>
          <w:szCs w:val="24"/>
        </w:rPr>
      </w:pPr>
      <w:bookmarkStart w:id="290" w:name="_Toc390093275"/>
      <w:proofErr w:type="spellStart"/>
      <w:r w:rsidRPr="00AE19BC">
        <w:rPr>
          <w:rFonts w:ascii="Times New Roman" w:eastAsia="Times New Roman" w:hAnsi="Times New Roman" w:cs="Times New Roman"/>
          <w:b/>
          <w:bCs/>
          <w:iCs/>
          <w:color w:val="000000" w:themeColor="text1"/>
          <w:sz w:val="24"/>
          <w:szCs w:val="24"/>
        </w:rPr>
        <w:t>TATi</w:t>
      </w:r>
      <w:proofErr w:type="spellEnd"/>
      <w:r w:rsidRPr="00AE19BC">
        <w:rPr>
          <w:rFonts w:ascii="Times New Roman" w:eastAsia="Times New Roman" w:hAnsi="Times New Roman" w:cs="Times New Roman"/>
          <w:b/>
          <w:bCs/>
          <w:iCs/>
          <w:color w:val="000000" w:themeColor="text1"/>
          <w:sz w:val="24"/>
          <w:szCs w:val="24"/>
        </w:rPr>
        <w:t xml:space="preserve"> muutmine</w:t>
      </w:r>
    </w:p>
    <w:p w14:paraId="1803E5A4"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SiMil</w:t>
      </w:r>
      <w:proofErr w:type="spellEnd"/>
      <w:r w:rsidRPr="00AE19BC">
        <w:rPr>
          <w:rFonts w:ascii="Times New Roman" w:hAnsi="Times New Roman" w:cs="Times New Roman"/>
          <w:sz w:val="24"/>
          <w:szCs w:val="24"/>
        </w:rPr>
        <w:t xml:space="preserve"> on õigus muuta toetuse andmise tingimuste käskkirja enda või elluviija algatusel.</w:t>
      </w:r>
    </w:p>
    <w:p w14:paraId="688D83D1" w14:textId="77777777" w:rsidR="00AE19BC" w:rsidRPr="00AE19BC" w:rsidRDefault="00AE19BC" w:rsidP="00AE19BC">
      <w:pPr>
        <w:spacing w:after="0" w:line="240" w:lineRule="auto"/>
        <w:ind w:left="567"/>
        <w:contextualSpacing/>
        <w:jc w:val="both"/>
        <w:rPr>
          <w:rFonts w:ascii="Times New Roman" w:hAnsi="Times New Roman" w:cs="Times New Roman"/>
          <w:sz w:val="24"/>
          <w:szCs w:val="24"/>
        </w:rPr>
      </w:pPr>
    </w:p>
    <w:p w14:paraId="1806CE75"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Kui ilmneb vajadus projekti tegevusi, tulemusi, eelarvet, näitajaid abikõlblikkuse perioodi muuta, esitab elluviija </w:t>
      </w:r>
      <w:proofErr w:type="spellStart"/>
      <w:r w:rsidRPr="00AE19BC">
        <w:rPr>
          <w:rFonts w:ascii="Times New Roman" w:hAnsi="Times New Roman" w:cs="Times New Roman"/>
          <w:sz w:val="24"/>
          <w:szCs w:val="24"/>
        </w:rPr>
        <w:t>SiMile</w:t>
      </w:r>
      <w:proofErr w:type="spellEnd"/>
      <w:r w:rsidRPr="00AE19BC">
        <w:rPr>
          <w:rFonts w:ascii="Times New Roman" w:hAnsi="Times New Roman" w:cs="Times New Roman"/>
          <w:sz w:val="24"/>
          <w:szCs w:val="24"/>
        </w:rPr>
        <w:t xml:space="preserve"> põhjendatud taotluse (edaspidi </w:t>
      </w:r>
      <w:proofErr w:type="spellStart"/>
      <w:r w:rsidRPr="00AE19BC">
        <w:rPr>
          <w:rFonts w:ascii="Times New Roman" w:hAnsi="Times New Roman" w:cs="Times New Roman"/>
          <w:i/>
          <w:iCs/>
          <w:sz w:val="24"/>
          <w:szCs w:val="24"/>
        </w:rPr>
        <w:t>TATi</w:t>
      </w:r>
      <w:proofErr w:type="spellEnd"/>
      <w:r w:rsidRPr="00AE19BC">
        <w:rPr>
          <w:rFonts w:ascii="Times New Roman" w:hAnsi="Times New Roman" w:cs="Times New Roman"/>
          <w:i/>
          <w:iCs/>
          <w:sz w:val="24"/>
          <w:szCs w:val="24"/>
        </w:rPr>
        <w:t xml:space="preserve"> muutmise taotlus</w:t>
      </w:r>
      <w:r w:rsidRPr="00AE19BC">
        <w:rPr>
          <w:rFonts w:ascii="Times New Roman" w:hAnsi="Times New Roman" w:cs="Times New Roman"/>
          <w:sz w:val="24"/>
          <w:szCs w:val="24"/>
        </w:rPr>
        <w:t>).</w:t>
      </w:r>
    </w:p>
    <w:p w14:paraId="582B16B3"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0812B3B6"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SiM vaatab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taotluse läbi 25 tööpäeva jooksul alates selle kättesaamisest ja annab hinnangu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taotluse kohta.</w:t>
      </w:r>
    </w:p>
    <w:p w14:paraId="5085090F"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1AB96A48"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Puuduste esinemise korral annab SiM elluviijale tähtaja puuduste kõrvaldamiseks.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taotluse menetlemise tähtaega võib pikendada puuduste kõrvaldamiseks ettenähtud tähtaja võrra.</w:t>
      </w:r>
    </w:p>
    <w:p w14:paraId="562EF9DD"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6334657B" w14:textId="0D83DF50"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Elluviijal on võimalik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muutmist taotleda üks kord kuue kuu jooksul. </w:t>
      </w:r>
      <w:proofErr w:type="spellStart"/>
      <w:r w:rsidRPr="00AE19BC">
        <w:rPr>
          <w:rFonts w:ascii="Times New Roman" w:hAnsi="Times New Roman" w:cs="Times New Roman"/>
          <w:sz w:val="24"/>
          <w:szCs w:val="24"/>
        </w:rPr>
        <w:t>SiMi</w:t>
      </w:r>
      <w:proofErr w:type="spellEnd"/>
      <w:r w:rsidRPr="00AE19BC">
        <w:rPr>
          <w:rFonts w:ascii="Times New Roman" w:hAnsi="Times New Roman" w:cs="Times New Roman"/>
          <w:sz w:val="24"/>
          <w:szCs w:val="24"/>
        </w:rPr>
        <w:t xml:space="preserve"> eelneval nõusolekul on </w:t>
      </w:r>
      <w:proofErr w:type="spellStart"/>
      <w:r w:rsidRPr="00AE19BC">
        <w:rPr>
          <w:rFonts w:ascii="Times New Roman" w:hAnsi="Times New Roman" w:cs="Times New Roman"/>
          <w:sz w:val="24"/>
          <w:szCs w:val="24"/>
        </w:rPr>
        <w:t>TAT</w:t>
      </w:r>
      <w:r w:rsidR="00D06FE1">
        <w:rPr>
          <w:rFonts w:ascii="Times New Roman" w:hAnsi="Times New Roman" w:cs="Times New Roman"/>
          <w:sz w:val="24"/>
          <w:szCs w:val="24"/>
        </w:rPr>
        <w:t>i</w:t>
      </w:r>
      <w:proofErr w:type="spellEnd"/>
      <w:r w:rsidRPr="00AE19BC">
        <w:rPr>
          <w:rFonts w:ascii="Times New Roman" w:hAnsi="Times New Roman" w:cs="Times New Roman"/>
          <w:sz w:val="24"/>
          <w:szCs w:val="24"/>
        </w:rPr>
        <w:t xml:space="preserve"> muutmist taotleda sagedamini. </w:t>
      </w:r>
    </w:p>
    <w:p w14:paraId="6C26037C"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0960AA28"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SiM võib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muuta, kui selgub, et muudatuste tegemine on vajalik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edukaks elluviimiseks või elluviijal ei ole toetuse kasutamist ettenähtud tingimustel võimalik jätkata. SiM teavitab sellest elluviijat mõistliku aja jooksul.</w:t>
      </w:r>
    </w:p>
    <w:p w14:paraId="5C6C689E"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45F6560E"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SiMil</w:t>
      </w:r>
      <w:proofErr w:type="spellEnd"/>
      <w:r w:rsidRPr="00AE19BC">
        <w:rPr>
          <w:rFonts w:ascii="Times New Roman" w:hAnsi="Times New Roman" w:cs="Times New Roman"/>
          <w:sz w:val="24"/>
          <w:szCs w:val="24"/>
        </w:rPr>
        <w:t xml:space="preserve"> on õigus toetust suurendada ja vähendada. Toetuse summat võib suurendada ühendmääruse § 13 lõikes 1 toodud tingimuste kohaselt.</w:t>
      </w:r>
    </w:p>
    <w:p w14:paraId="16503D11"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1F4370D2"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eelnõu kooskõlastatakse vastavalt ühendmääruse §-le 48.</w:t>
      </w:r>
    </w:p>
    <w:p w14:paraId="794BF23D" w14:textId="77777777" w:rsidR="00AE19BC" w:rsidRPr="00AE19BC" w:rsidRDefault="00AE19BC" w:rsidP="00AE19BC">
      <w:pPr>
        <w:spacing w:line="240" w:lineRule="auto"/>
        <w:ind w:left="720"/>
        <w:contextualSpacing/>
        <w:rPr>
          <w:rFonts w:ascii="Times New Roman" w:hAnsi="Times New Roman" w:cs="Times New Roman"/>
          <w:sz w:val="24"/>
          <w:szCs w:val="24"/>
        </w:rPr>
      </w:pPr>
    </w:p>
    <w:p w14:paraId="71991913"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 xml:space="preserve">Pärast punktis 10.8 nimetatud muudatuste kooskõlastust korraldab SiM </w:t>
      </w:r>
      <w:proofErr w:type="spellStart"/>
      <w:r w:rsidRPr="00AE19BC">
        <w:rPr>
          <w:rFonts w:ascii="Times New Roman" w:hAnsi="Times New Roman" w:cs="Times New Roman"/>
          <w:sz w:val="24"/>
          <w:szCs w:val="24"/>
        </w:rPr>
        <w:t>TATi</w:t>
      </w:r>
      <w:proofErr w:type="spellEnd"/>
      <w:r w:rsidRPr="00AE19BC">
        <w:rPr>
          <w:rFonts w:ascii="Times New Roman" w:hAnsi="Times New Roman" w:cs="Times New Roman"/>
          <w:sz w:val="24"/>
          <w:szCs w:val="24"/>
        </w:rPr>
        <w:t xml:space="preserve"> muutmise Struktuuritoetuste registris.</w:t>
      </w:r>
    </w:p>
    <w:p w14:paraId="1963E51E" w14:textId="77777777" w:rsidR="00AE19BC" w:rsidRPr="00AE19BC" w:rsidRDefault="00AE19BC" w:rsidP="00AE19BC">
      <w:pPr>
        <w:spacing w:after="0" w:line="240" w:lineRule="auto"/>
        <w:ind w:left="0"/>
        <w:jc w:val="both"/>
        <w:rPr>
          <w:rFonts w:ascii="Times New Roman" w:eastAsia="Times New Roman" w:hAnsi="Times New Roman" w:cs="Times New Roman"/>
          <w:b/>
          <w:bCs/>
          <w:i/>
          <w:color w:val="000000" w:themeColor="text1"/>
          <w:sz w:val="24"/>
          <w:szCs w:val="24"/>
        </w:rPr>
      </w:pPr>
    </w:p>
    <w:p w14:paraId="28596314" w14:textId="77777777" w:rsidR="00AE19BC" w:rsidRPr="00AE19BC" w:rsidRDefault="00AE19BC" w:rsidP="00AE19BC">
      <w:pPr>
        <w:numPr>
          <w:ilvl w:val="0"/>
          <w:numId w:val="24"/>
        </w:numPr>
        <w:spacing w:after="0"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 xml:space="preserve">Finantskorrektsiooni </w:t>
      </w:r>
      <w:bookmarkEnd w:id="290"/>
      <w:r w:rsidRPr="00AE19BC">
        <w:rPr>
          <w:rFonts w:ascii="Times New Roman" w:hAnsi="Times New Roman" w:cs="Times New Roman"/>
          <w:b/>
          <w:bCs/>
          <w:sz w:val="24"/>
          <w:szCs w:val="24"/>
        </w:rPr>
        <w:t xml:space="preserve">tegemise alused ja kord </w:t>
      </w:r>
    </w:p>
    <w:p w14:paraId="083AAC11"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hAnsi="Times New Roman" w:cs="Times New Roman"/>
          <w:sz w:val="24"/>
          <w:szCs w:val="24"/>
        </w:rPr>
        <w:t>Finantskorrektsioone teeb SiM vastavalt ühendmääruse §-dele 34–37.</w:t>
      </w:r>
    </w:p>
    <w:p w14:paraId="4DE7CBB0" w14:textId="77777777" w:rsidR="00AE19BC" w:rsidRPr="00AE19BC" w:rsidRDefault="00AE19BC" w:rsidP="00AE19BC">
      <w:pPr>
        <w:spacing w:after="0" w:line="240" w:lineRule="auto"/>
        <w:ind w:left="567"/>
        <w:contextualSpacing/>
        <w:jc w:val="both"/>
        <w:rPr>
          <w:rFonts w:ascii="Times New Roman" w:hAnsi="Times New Roman" w:cs="Times New Roman"/>
          <w:sz w:val="24"/>
          <w:szCs w:val="24"/>
        </w:rPr>
      </w:pPr>
    </w:p>
    <w:p w14:paraId="507DEBAA" w14:textId="77777777" w:rsidR="00AE19BC" w:rsidRPr="00AE19BC" w:rsidRDefault="00AE19BC" w:rsidP="00AE19BC">
      <w:pPr>
        <w:numPr>
          <w:ilvl w:val="1"/>
          <w:numId w:val="24"/>
        </w:numPr>
        <w:spacing w:after="0" w:line="240" w:lineRule="auto"/>
        <w:ind w:left="567" w:hanging="567"/>
        <w:contextualSpacing/>
        <w:jc w:val="both"/>
        <w:rPr>
          <w:rFonts w:ascii="Times New Roman" w:hAnsi="Times New Roman" w:cs="Times New Roman"/>
          <w:sz w:val="24"/>
          <w:szCs w:val="24"/>
        </w:rPr>
      </w:pPr>
      <w:r w:rsidRPr="00AE19BC">
        <w:rPr>
          <w:rFonts w:ascii="Times New Roman" w:eastAsia="Times New Roman" w:hAnsi="Times New Roman" w:cs="Times New Roman"/>
          <w:iCs/>
          <w:color w:val="000000" w:themeColor="text1"/>
          <w:sz w:val="24"/>
          <w:szCs w:val="24"/>
        </w:rPr>
        <w:t xml:space="preserve">Kui abikõlbmatud kulud jäävad elluviija enda tasuda vastavalt ühendmääruse § 37 lõikele 4, väheneb projekti eelarve finantskorrektsiooni võrra. </w:t>
      </w:r>
    </w:p>
    <w:p w14:paraId="09C6B29A" w14:textId="77777777" w:rsidR="00AE19BC" w:rsidRPr="00AE19BC" w:rsidRDefault="00AE19BC" w:rsidP="00AE19BC">
      <w:pPr>
        <w:spacing w:after="0" w:line="240" w:lineRule="auto"/>
        <w:ind w:left="480"/>
        <w:contextualSpacing/>
        <w:jc w:val="both"/>
        <w:rPr>
          <w:rFonts w:ascii="Times New Roman" w:hAnsi="Times New Roman" w:cs="Times New Roman"/>
          <w:sz w:val="24"/>
          <w:szCs w:val="24"/>
        </w:rPr>
      </w:pPr>
    </w:p>
    <w:p w14:paraId="26BE6941" w14:textId="77777777" w:rsidR="00AE19BC" w:rsidRPr="00AE19BC" w:rsidRDefault="00AE19BC" w:rsidP="00AE19BC">
      <w:pPr>
        <w:numPr>
          <w:ilvl w:val="0"/>
          <w:numId w:val="24"/>
        </w:numPr>
        <w:spacing w:after="0"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Vaiete lahendamine</w:t>
      </w:r>
    </w:p>
    <w:p w14:paraId="71D8BC00" w14:textId="77777777" w:rsidR="00AE19BC" w:rsidRPr="00AE19BC" w:rsidRDefault="00AE19BC" w:rsidP="00822124">
      <w:pPr>
        <w:spacing w:after="0" w:line="240" w:lineRule="auto"/>
        <w:ind w:left="567"/>
        <w:jc w:val="both"/>
        <w:rPr>
          <w:rFonts w:ascii="Times New Roman" w:hAnsi="Times New Roman" w:cs="Times New Roman"/>
          <w:sz w:val="24"/>
          <w:szCs w:val="24"/>
        </w:rPr>
      </w:pPr>
      <w:r w:rsidRPr="00AE19BC">
        <w:rPr>
          <w:rFonts w:ascii="Times New Roman" w:hAnsi="Times New Roman" w:cs="Times New Roman"/>
          <w:sz w:val="24"/>
          <w:szCs w:val="24"/>
        </w:rPr>
        <w:t>SiM otsuse või toimingu vaide/vaidluse menetleja on SiM, määrates vaide/vaidluse lahendajaks teenistuja, kes ei ole vaidlusaluses küsimuses otsuseid või toiminguid teinud või nende tegemist nõustanud. Vaide esitamisele ja menetlemisele kohalduvad ÜSS2021_2027 § 60 nimetatud erisused haldusmenetluse seaduses sätestatud vaide esitamise regulatsioonile. Vaidlused riigiasutuste, sh valitsusasutuste vahel lahendatakse Vabariigi Valitsuse seaduses sätestatud korras.</w:t>
      </w:r>
    </w:p>
    <w:p w14:paraId="22B14097" w14:textId="77777777" w:rsidR="00AE19BC" w:rsidRPr="00AE19BC" w:rsidRDefault="00AE19BC" w:rsidP="00AE19BC">
      <w:pPr>
        <w:spacing w:after="0" w:line="240" w:lineRule="auto"/>
        <w:ind w:left="0"/>
        <w:jc w:val="both"/>
        <w:rPr>
          <w:rFonts w:ascii="Times New Roman" w:hAnsi="Times New Roman" w:cs="Times New Roman"/>
          <w:sz w:val="24"/>
          <w:szCs w:val="24"/>
        </w:rPr>
      </w:pPr>
    </w:p>
    <w:p w14:paraId="0507AC9D" w14:textId="77777777" w:rsidR="00AE19BC" w:rsidRPr="00AE19BC" w:rsidRDefault="00AE19BC" w:rsidP="00AE19BC">
      <w:pPr>
        <w:numPr>
          <w:ilvl w:val="0"/>
          <w:numId w:val="24"/>
        </w:numPr>
        <w:spacing w:after="0" w:line="240" w:lineRule="auto"/>
        <w:ind w:left="567" w:hanging="567"/>
        <w:contextualSpacing/>
        <w:jc w:val="both"/>
        <w:rPr>
          <w:rFonts w:ascii="Times New Roman" w:hAnsi="Times New Roman" w:cs="Times New Roman"/>
          <w:b/>
          <w:bCs/>
          <w:sz w:val="24"/>
          <w:szCs w:val="24"/>
        </w:rPr>
      </w:pPr>
      <w:r w:rsidRPr="00AE19BC">
        <w:rPr>
          <w:rFonts w:ascii="Times New Roman" w:hAnsi="Times New Roman" w:cs="Times New Roman"/>
          <w:b/>
          <w:bCs/>
          <w:sz w:val="24"/>
          <w:szCs w:val="24"/>
        </w:rPr>
        <w:t>Rakendussätted</w:t>
      </w:r>
    </w:p>
    <w:p w14:paraId="5ED9DAE7" w14:textId="5DC4AEEE" w:rsidR="00AE19BC" w:rsidRDefault="00AE19BC" w:rsidP="00822124">
      <w:pPr>
        <w:ind w:left="567"/>
      </w:pPr>
      <w:r w:rsidRPr="00AE19BC">
        <w:rPr>
          <w:rFonts w:ascii="Times New Roman" w:hAnsi="Times New Roman" w:cs="Times New Roman"/>
          <w:sz w:val="24"/>
          <w:szCs w:val="24"/>
        </w:rPr>
        <w:t>Käskkir</w:t>
      </w:r>
      <w:r>
        <w:rPr>
          <w:rFonts w:ascii="Times New Roman" w:hAnsi="Times New Roman" w:cs="Times New Roman"/>
          <w:sz w:val="24"/>
          <w:szCs w:val="24"/>
        </w:rPr>
        <w:t>i jõustub tagasiulatuvalt alates 01.01.2023</w:t>
      </w:r>
    </w:p>
    <w:tbl>
      <w:tblPr>
        <w:tblStyle w:val="TableGrid"/>
        <w:tblW w:w="0" w:type="auto"/>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4547"/>
      </w:tblGrid>
      <w:tr w:rsidR="00BA6F24" w14:paraId="08DC9A6D" w14:textId="77777777" w:rsidTr="00474BAD">
        <w:tc>
          <w:tcPr>
            <w:tcW w:w="4581" w:type="dxa"/>
          </w:tcPr>
          <w:p w14:paraId="0396697F" w14:textId="77777777" w:rsidR="00AE19BC" w:rsidRPr="00CD6EC5" w:rsidRDefault="00AE19BC" w:rsidP="00747B46">
            <w:pPr>
              <w:ind w:left="0"/>
              <w:rPr>
                <w:rFonts w:ascii="Times New Roman" w:hAnsi="Times New Roman" w:cs="Times New Roman"/>
                <w:sz w:val="24"/>
                <w:szCs w:val="24"/>
              </w:rPr>
            </w:pPr>
          </w:p>
          <w:p w14:paraId="08DC9A68" w14:textId="77777777" w:rsidR="00BA6F24" w:rsidRDefault="00BA6F24" w:rsidP="002311CE">
            <w:pPr>
              <w:pStyle w:val="Snum"/>
            </w:pPr>
            <w:r w:rsidRPr="002311CE">
              <w:t>(allkirjastatud digitaalselt)</w:t>
            </w:r>
          </w:p>
          <w:p w14:paraId="19A6AB86" w14:textId="77777777" w:rsidR="00747B46" w:rsidRPr="002311CE" w:rsidRDefault="00747B46" w:rsidP="002311CE">
            <w:pPr>
              <w:pStyle w:val="Snum"/>
            </w:pPr>
          </w:p>
          <w:p w14:paraId="08DC9A69" w14:textId="57DAB353" w:rsidR="00BA6F24" w:rsidRDefault="00747B46" w:rsidP="002311CE">
            <w:pPr>
              <w:tabs>
                <w:tab w:val="left" w:pos="567"/>
              </w:tabs>
              <w:ind w:left="0"/>
              <w:rPr>
                <w:rFonts w:ascii="Times New Roman" w:hAnsi="Times New Roman" w:cs="Times New Roman"/>
                <w:sz w:val="24"/>
                <w:szCs w:val="24"/>
              </w:rPr>
            </w:pPr>
            <w:r>
              <w:rPr>
                <w:rFonts w:ascii="Times New Roman" w:hAnsi="Times New Roman" w:cs="Times New Roman"/>
                <w:sz w:val="24"/>
                <w:szCs w:val="24"/>
              </w:rPr>
              <w:t>Lauri Läänemets</w:t>
            </w:r>
          </w:p>
          <w:p w14:paraId="504C2030" w14:textId="371854A9" w:rsidR="00747B46" w:rsidRPr="00CD6EC5" w:rsidRDefault="00747B46" w:rsidP="002311CE">
            <w:pPr>
              <w:tabs>
                <w:tab w:val="left" w:pos="567"/>
              </w:tabs>
              <w:ind w:left="0"/>
              <w:rPr>
                <w:rFonts w:ascii="Times New Roman" w:hAnsi="Times New Roman" w:cs="Times New Roman"/>
                <w:sz w:val="24"/>
                <w:szCs w:val="24"/>
              </w:rPr>
            </w:pPr>
            <w:r>
              <w:rPr>
                <w:rFonts w:ascii="Times New Roman" w:hAnsi="Times New Roman" w:cs="Times New Roman"/>
                <w:sz w:val="24"/>
                <w:szCs w:val="24"/>
              </w:rPr>
              <w:t>siseminister</w:t>
            </w:r>
          </w:p>
          <w:p w14:paraId="08DC9A6B" w14:textId="44B7FD10" w:rsidR="00BA6F24" w:rsidRDefault="00BA6F24" w:rsidP="002311CE">
            <w:pPr>
              <w:ind w:left="-45"/>
              <w:rPr>
                <w:rFonts w:ascii="Times New Roman" w:hAnsi="Times New Roman" w:cs="Times New Roman"/>
                <w:sz w:val="24"/>
                <w:szCs w:val="24"/>
              </w:rPr>
            </w:pPr>
          </w:p>
        </w:tc>
        <w:tc>
          <w:tcPr>
            <w:tcW w:w="4547" w:type="dxa"/>
          </w:tcPr>
          <w:p w14:paraId="08DC9A6C" w14:textId="77777777" w:rsidR="00BA6F24" w:rsidRDefault="00BA6F24" w:rsidP="002311CE">
            <w:pPr>
              <w:tabs>
                <w:tab w:val="left" w:pos="567"/>
              </w:tabs>
              <w:ind w:left="0"/>
              <w:rPr>
                <w:rFonts w:ascii="Times New Roman" w:hAnsi="Times New Roman" w:cs="Times New Roman"/>
                <w:sz w:val="24"/>
                <w:szCs w:val="24"/>
              </w:rPr>
            </w:pPr>
          </w:p>
        </w:tc>
      </w:tr>
    </w:tbl>
    <w:p w14:paraId="08DC9A6E" w14:textId="77777777" w:rsidR="00765B50" w:rsidRDefault="00765B50" w:rsidP="002311CE">
      <w:pPr>
        <w:spacing w:after="0" w:line="240" w:lineRule="auto"/>
        <w:ind w:left="0"/>
        <w:rPr>
          <w:rFonts w:ascii="Times New Roman" w:hAnsi="Times New Roman" w:cs="Times New Roman"/>
          <w:sz w:val="24"/>
          <w:szCs w:val="24"/>
        </w:rPr>
      </w:pPr>
    </w:p>
    <w:p w14:paraId="08DC9A6F" w14:textId="77777777" w:rsidR="00D8149E" w:rsidRDefault="00D8149E" w:rsidP="002311CE">
      <w:pPr>
        <w:spacing w:after="0" w:line="240" w:lineRule="auto"/>
        <w:ind w:left="0"/>
        <w:rPr>
          <w:rFonts w:ascii="Times New Roman" w:hAnsi="Times New Roman" w:cs="Times New Roman"/>
          <w:sz w:val="24"/>
          <w:szCs w:val="24"/>
        </w:rPr>
      </w:pPr>
    </w:p>
    <w:p w14:paraId="75559563" w14:textId="77777777" w:rsidR="00102673" w:rsidRDefault="00D8149E"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Lisa</w:t>
      </w:r>
      <w:r w:rsidR="00102673">
        <w:rPr>
          <w:rFonts w:ascii="Times New Roman" w:hAnsi="Times New Roman" w:cs="Times New Roman"/>
          <w:sz w:val="24"/>
          <w:szCs w:val="24"/>
        </w:rPr>
        <w:t>d</w:t>
      </w:r>
      <w:r>
        <w:rPr>
          <w:rFonts w:ascii="Times New Roman" w:hAnsi="Times New Roman" w:cs="Times New Roman"/>
          <w:sz w:val="24"/>
          <w:szCs w:val="24"/>
        </w:rPr>
        <w:t>:</w:t>
      </w:r>
    </w:p>
    <w:p w14:paraId="08DC9A71" w14:textId="5937EDBC" w:rsidR="00765B50" w:rsidRPr="00102673" w:rsidRDefault="00102673" w:rsidP="00102673">
      <w:pPr>
        <w:pStyle w:val="ListParagraph"/>
        <w:numPr>
          <w:ilvl w:val="0"/>
          <w:numId w:val="28"/>
        </w:numPr>
        <w:spacing w:after="0" w:line="240" w:lineRule="auto"/>
        <w:rPr>
          <w:rFonts w:ascii="Times New Roman" w:hAnsi="Times New Roman" w:cs="Times New Roman"/>
          <w:sz w:val="24"/>
          <w:szCs w:val="24"/>
        </w:rPr>
      </w:pPr>
      <w:r w:rsidRPr="00102673">
        <w:rPr>
          <w:rFonts w:ascii="Times New Roman" w:hAnsi="Times New Roman" w:cs="Times New Roman"/>
          <w:sz w:val="24"/>
          <w:szCs w:val="24"/>
        </w:rPr>
        <w:t>Seletuskiri</w:t>
      </w:r>
    </w:p>
    <w:p w14:paraId="08DC9A72" w14:textId="05CDFB57" w:rsidR="009D675B" w:rsidRPr="00B935E9" w:rsidRDefault="00102673" w:rsidP="00B935E9">
      <w:pPr>
        <w:pStyle w:val="ListParagraph"/>
        <w:numPr>
          <w:ilvl w:val="0"/>
          <w:numId w:val="1"/>
        </w:numPr>
        <w:spacing w:after="0" w:line="240" w:lineRule="auto"/>
        <w:rPr>
          <w:rFonts w:ascii="Times New Roman" w:hAnsi="Times New Roman" w:cs="Times New Roman"/>
          <w:sz w:val="24"/>
          <w:szCs w:val="24"/>
        </w:rPr>
      </w:pPr>
      <w:r w:rsidRPr="00E428C5">
        <w:rPr>
          <w:rFonts w:ascii="Times New Roman" w:hAnsi="Times New Roman" w:cs="Times New Roman"/>
          <w:sz w:val="24"/>
          <w:szCs w:val="24"/>
        </w:rPr>
        <w:t>Põhiõiguste hartaga ja puuetega inimeste õiguste konventsiooniga arvestamise kontroll-leht</w:t>
      </w:r>
    </w:p>
    <w:sectPr w:rsidR="009D675B" w:rsidRPr="00B935E9" w:rsidSect="009D675B">
      <w:headerReference w:type="default" r:id="rId10"/>
      <w:footerReference w:type="default" r:id="rId11"/>
      <w:footerReference w:type="first" r:id="rId12"/>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C9A77" w14:textId="77777777" w:rsidR="000F402F" w:rsidRDefault="000F402F" w:rsidP="006C5B5F">
      <w:pPr>
        <w:spacing w:after="0" w:line="240" w:lineRule="auto"/>
      </w:pPr>
      <w:r>
        <w:separator/>
      </w:r>
    </w:p>
  </w:endnote>
  <w:endnote w:type="continuationSeparator" w:id="0">
    <w:p w14:paraId="08DC9A78" w14:textId="77777777" w:rsidR="000F402F" w:rsidRDefault="000F402F"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462800"/>
      <w:docPartObj>
        <w:docPartGallery w:val="Page Numbers (Bottom of Page)"/>
        <w:docPartUnique/>
      </w:docPartObj>
    </w:sdtPr>
    <w:sdtEndPr/>
    <w:sdtContent>
      <w:p w14:paraId="0899B998" w14:textId="25955B96" w:rsidR="00AE19BC" w:rsidRDefault="00AE19BC">
        <w:pPr>
          <w:pStyle w:val="Footer"/>
          <w:jc w:val="right"/>
        </w:pPr>
        <w:r>
          <w:fldChar w:fldCharType="begin"/>
        </w:r>
        <w:r>
          <w:instrText>PAGE   \* MERGEFORMAT</w:instrText>
        </w:r>
        <w:r>
          <w:fldChar w:fldCharType="separate"/>
        </w:r>
        <w:r w:rsidR="00DD4AE1">
          <w:rPr>
            <w:noProof/>
          </w:rPr>
          <w:t>5</w:t>
        </w:r>
        <w:r>
          <w:fldChar w:fldCharType="end"/>
        </w:r>
      </w:p>
    </w:sdtContent>
  </w:sdt>
  <w:p w14:paraId="0C71AD86" w14:textId="77777777" w:rsidR="00AE19BC" w:rsidRDefault="00AE19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C9A7A" w14:textId="79F7338A"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4433C6">
      <w:rPr>
        <w:rFonts w:ascii="Times New Roman" w:hAnsi="Times New Roman" w:cs="Times New Roman"/>
        <w:noProof/>
        <w:sz w:val="20"/>
        <w:szCs w:val="20"/>
      </w:rPr>
      <w:t>1</w:t>
    </w:r>
    <w:r w:rsidR="004433C6">
      <w:rPr>
        <w:rFonts w:ascii="Times New Roman" w:hAnsi="Times New Roman" w:cs="Times New Roman"/>
        <w:noProof/>
        <w:sz w:val="20"/>
        <w:szCs w:val="20"/>
      </w:rPr>
      <w:t>6</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4433C6">
      <w:rPr>
        <w:rFonts w:ascii="Times New Roman" w:hAnsi="Times New Roman" w:cs="Times New Roman"/>
        <w:noProof/>
        <w:sz w:val="20"/>
        <w:szCs w:val="20"/>
      </w:rPr>
      <w:t>19</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C9A7B"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C9A75" w14:textId="77777777" w:rsidR="000F402F" w:rsidRDefault="000F402F" w:rsidP="006C5B5F">
      <w:pPr>
        <w:spacing w:after="0" w:line="240" w:lineRule="auto"/>
      </w:pPr>
      <w:r>
        <w:separator/>
      </w:r>
    </w:p>
  </w:footnote>
  <w:footnote w:type="continuationSeparator" w:id="0">
    <w:p w14:paraId="08DC9A76" w14:textId="77777777" w:rsidR="000F402F" w:rsidRDefault="000F402F" w:rsidP="006C5B5F">
      <w:pPr>
        <w:spacing w:after="0" w:line="240" w:lineRule="auto"/>
      </w:pPr>
      <w:r>
        <w:continuationSeparator/>
      </w:r>
    </w:p>
  </w:footnote>
  <w:footnote w:id="1">
    <w:p w14:paraId="46D3C930" w14:textId="77777777" w:rsidR="00AE19BC" w:rsidRPr="00B01411" w:rsidRDefault="00AE19BC" w:rsidP="00AE19BC">
      <w:pPr>
        <w:pStyle w:val="FootnoteText"/>
        <w:rPr>
          <w:sz w:val="18"/>
          <w:szCs w:val="18"/>
          <w:lang w:val="et-EE"/>
        </w:rPr>
      </w:pPr>
      <w:r>
        <w:rPr>
          <w:rStyle w:val="FootnoteReference"/>
        </w:rPr>
        <w:footnoteRef/>
      </w:r>
      <w:r>
        <w:t xml:space="preserve"> </w:t>
      </w:r>
      <w:proofErr w:type="spellStart"/>
      <w:r w:rsidRPr="00B01411">
        <w:rPr>
          <w:sz w:val="18"/>
          <w:szCs w:val="18"/>
        </w:rPr>
        <w:t>Euroopa</w:t>
      </w:r>
      <w:proofErr w:type="spellEnd"/>
      <w:r w:rsidRPr="00B01411">
        <w:rPr>
          <w:sz w:val="18"/>
          <w:szCs w:val="18"/>
        </w:rPr>
        <w:t xml:space="preserve"> </w:t>
      </w:r>
      <w:proofErr w:type="spellStart"/>
      <w:r w:rsidRPr="00B01411">
        <w:rPr>
          <w:sz w:val="18"/>
          <w:szCs w:val="18"/>
        </w:rPr>
        <w:t>Parlamendi</w:t>
      </w:r>
      <w:proofErr w:type="spellEnd"/>
      <w:r w:rsidRPr="00B01411">
        <w:rPr>
          <w:sz w:val="18"/>
          <w:szCs w:val="18"/>
        </w:rPr>
        <w:t xml:space="preserve"> ja </w:t>
      </w:r>
      <w:proofErr w:type="spellStart"/>
      <w:r w:rsidRPr="00B01411">
        <w:rPr>
          <w:sz w:val="18"/>
          <w:szCs w:val="18"/>
        </w:rPr>
        <w:t>nõukogu</w:t>
      </w:r>
      <w:proofErr w:type="spellEnd"/>
      <w:r w:rsidRPr="00B01411">
        <w:rPr>
          <w:sz w:val="18"/>
          <w:szCs w:val="18"/>
        </w:rPr>
        <w:t xml:space="preserve"> 7. </w:t>
      </w:r>
      <w:proofErr w:type="spellStart"/>
      <w:r w:rsidRPr="00B01411">
        <w:rPr>
          <w:sz w:val="18"/>
          <w:szCs w:val="18"/>
        </w:rPr>
        <w:t>juuli</w:t>
      </w:r>
      <w:proofErr w:type="spellEnd"/>
      <w:r w:rsidRPr="00B01411">
        <w:rPr>
          <w:sz w:val="18"/>
          <w:szCs w:val="18"/>
        </w:rPr>
        <w:t xml:space="preserve"> 2021. </w:t>
      </w:r>
      <w:proofErr w:type="spellStart"/>
      <w:r w:rsidRPr="00B01411">
        <w:rPr>
          <w:sz w:val="18"/>
          <w:szCs w:val="18"/>
        </w:rPr>
        <w:t>aasta</w:t>
      </w:r>
      <w:proofErr w:type="spellEnd"/>
      <w:r w:rsidRPr="00B01411">
        <w:rPr>
          <w:sz w:val="18"/>
          <w:szCs w:val="18"/>
        </w:rPr>
        <w:t xml:space="preserve"> </w:t>
      </w:r>
      <w:proofErr w:type="spellStart"/>
      <w:r w:rsidRPr="00B01411">
        <w:rPr>
          <w:sz w:val="18"/>
          <w:szCs w:val="18"/>
        </w:rPr>
        <w:t>määrus</w:t>
      </w:r>
      <w:proofErr w:type="spellEnd"/>
      <w:r w:rsidRPr="00B01411">
        <w:rPr>
          <w:sz w:val="18"/>
          <w:szCs w:val="18"/>
        </w:rPr>
        <w:t xml:space="preserve"> (EL) 2021/1148, </w:t>
      </w:r>
      <w:proofErr w:type="spellStart"/>
      <w:r w:rsidRPr="00B01411">
        <w:rPr>
          <w:sz w:val="18"/>
          <w:szCs w:val="18"/>
        </w:rPr>
        <w:t>millega</w:t>
      </w:r>
      <w:proofErr w:type="spellEnd"/>
      <w:r w:rsidRPr="00B01411">
        <w:rPr>
          <w:sz w:val="18"/>
          <w:szCs w:val="18"/>
        </w:rPr>
        <w:t xml:space="preserve"> </w:t>
      </w:r>
      <w:proofErr w:type="spellStart"/>
      <w:r w:rsidRPr="00B01411">
        <w:rPr>
          <w:sz w:val="18"/>
          <w:szCs w:val="18"/>
        </w:rPr>
        <w:t>luuakse</w:t>
      </w:r>
      <w:proofErr w:type="spellEnd"/>
      <w:r w:rsidRPr="00B01411">
        <w:rPr>
          <w:sz w:val="18"/>
          <w:szCs w:val="18"/>
        </w:rPr>
        <w:t xml:space="preserve"> </w:t>
      </w:r>
      <w:proofErr w:type="spellStart"/>
      <w:r w:rsidRPr="00B01411">
        <w:rPr>
          <w:sz w:val="18"/>
          <w:szCs w:val="18"/>
        </w:rPr>
        <w:t>Integreeritud</w:t>
      </w:r>
      <w:proofErr w:type="spellEnd"/>
      <w:r w:rsidRPr="00B01411">
        <w:rPr>
          <w:sz w:val="18"/>
          <w:szCs w:val="18"/>
        </w:rPr>
        <w:t xml:space="preserve"> Piirihalduse Fondi </w:t>
      </w:r>
      <w:proofErr w:type="spellStart"/>
      <w:r w:rsidRPr="00B01411">
        <w:rPr>
          <w:sz w:val="18"/>
          <w:szCs w:val="18"/>
        </w:rPr>
        <w:t>osana</w:t>
      </w:r>
      <w:proofErr w:type="spellEnd"/>
      <w:r w:rsidRPr="00B01411">
        <w:rPr>
          <w:sz w:val="18"/>
          <w:szCs w:val="18"/>
        </w:rPr>
        <w:t xml:space="preserve"> </w:t>
      </w:r>
      <w:proofErr w:type="spellStart"/>
      <w:r w:rsidRPr="00B01411">
        <w:rPr>
          <w:sz w:val="18"/>
          <w:szCs w:val="18"/>
        </w:rPr>
        <w:t>piirihalduse</w:t>
      </w:r>
      <w:proofErr w:type="spellEnd"/>
      <w:r w:rsidRPr="00B01411">
        <w:rPr>
          <w:sz w:val="18"/>
          <w:szCs w:val="18"/>
        </w:rPr>
        <w:t xml:space="preserve"> ja </w:t>
      </w:r>
      <w:proofErr w:type="spellStart"/>
      <w:r w:rsidRPr="00B01411">
        <w:rPr>
          <w:sz w:val="18"/>
          <w:szCs w:val="18"/>
        </w:rPr>
        <w:t>viisapoliitika</w:t>
      </w:r>
      <w:proofErr w:type="spellEnd"/>
      <w:r w:rsidRPr="00B01411">
        <w:rPr>
          <w:sz w:val="18"/>
          <w:szCs w:val="18"/>
        </w:rPr>
        <w:t xml:space="preserve"> </w:t>
      </w:r>
      <w:proofErr w:type="spellStart"/>
      <w:r w:rsidRPr="00B01411">
        <w:rPr>
          <w:sz w:val="18"/>
          <w:szCs w:val="18"/>
        </w:rPr>
        <w:t>rahastu</w:t>
      </w:r>
      <w:proofErr w:type="spellEnd"/>
      <w:r w:rsidRPr="00B01411">
        <w:rPr>
          <w:sz w:val="18"/>
          <w:szCs w:val="18"/>
        </w:rPr>
        <w:t xml:space="preserve">. – </w:t>
      </w:r>
      <w:hyperlink r:id="rId1" w:history="1">
        <w:r w:rsidRPr="00B01411">
          <w:rPr>
            <w:rStyle w:val="Hyperlink"/>
            <w:rFonts w:eastAsiaTheme="majorEastAsia"/>
            <w:color w:val="0070C0"/>
            <w:sz w:val="18"/>
            <w:szCs w:val="18"/>
          </w:rPr>
          <w:t>ELT L 251, 15.7.2021,</w:t>
        </w:r>
        <w:bookmarkStart w:id="39" w:name="_Hlk100137232"/>
        <w:r w:rsidRPr="00B01411">
          <w:rPr>
            <w:rStyle w:val="Hyperlink"/>
            <w:rFonts w:eastAsiaTheme="majorEastAsia"/>
            <w:color w:val="0070C0"/>
            <w:sz w:val="18"/>
            <w:szCs w:val="18"/>
          </w:rPr>
          <w:t xml:space="preserve"> </w:t>
        </w:r>
        <w:proofErr w:type="spellStart"/>
        <w:r w:rsidRPr="00B01411">
          <w:rPr>
            <w:rStyle w:val="Hyperlink"/>
            <w:rFonts w:eastAsiaTheme="majorEastAsia"/>
            <w:color w:val="0070C0"/>
            <w:sz w:val="18"/>
            <w:szCs w:val="18"/>
          </w:rPr>
          <w:t>lk</w:t>
        </w:r>
        <w:proofErr w:type="spellEnd"/>
        <w:r w:rsidRPr="00B01411">
          <w:rPr>
            <w:rStyle w:val="Hyperlink"/>
            <w:rFonts w:eastAsiaTheme="majorEastAsia"/>
            <w:color w:val="0070C0"/>
            <w:sz w:val="18"/>
            <w:szCs w:val="18"/>
          </w:rPr>
          <w:t xml:space="preserve"> 48–93</w:t>
        </w:r>
        <w:bookmarkEnd w:id="39"/>
      </w:hyperlink>
      <w:r w:rsidRPr="00B01411">
        <w:rPr>
          <w:color w:val="0070C0"/>
          <w:sz w:val="18"/>
          <w:szCs w:val="18"/>
        </w:rPr>
        <w:t>.</w:t>
      </w:r>
    </w:p>
  </w:footnote>
  <w:footnote w:id="2">
    <w:p w14:paraId="45DA0AF5" w14:textId="77777777" w:rsidR="00AE19BC" w:rsidRPr="00B01411" w:rsidRDefault="00AE19BC" w:rsidP="00AE19BC">
      <w:pPr>
        <w:pStyle w:val="FootnoteText"/>
        <w:rPr>
          <w:sz w:val="18"/>
          <w:szCs w:val="18"/>
          <w:lang w:val="et-EE"/>
        </w:rPr>
      </w:pPr>
      <w:r w:rsidRPr="00B01411">
        <w:rPr>
          <w:rStyle w:val="FootnoteReference"/>
          <w:sz w:val="18"/>
          <w:szCs w:val="18"/>
        </w:rPr>
        <w:footnoteRef/>
      </w:r>
      <w:r w:rsidRPr="00B01411">
        <w:rPr>
          <w:sz w:val="18"/>
          <w:szCs w:val="18"/>
          <w:lang w:val="et-EE"/>
        </w:rPr>
        <w:t xml:space="preserve"> </w:t>
      </w:r>
      <w:bookmarkStart w:id="40" w:name="_Hlk120714446"/>
      <w:r w:rsidRPr="00B01411">
        <w:rPr>
          <w:rFonts w:eastAsiaTheme="majorEastAsia"/>
        </w:rPr>
        <w:fldChar w:fldCharType="begin"/>
      </w:r>
      <w:r w:rsidRPr="00B01411">
        <w:rPr>
          <w:color w:val="0070C0"/>
          <w:sz w:val="18"/>
          <w:szCs w:val="18"/>
          <w:lang w:val="et-EE"/>
        </w:rPr>
        <w:instrText xml:space="preserve"> HYPERLINK "https://valitsus.ee/strateegia-eesti-2035-arengukavad-ja-planeering/strateegia" </w:instrText>
      </w:r>
      <w:r w:rsidRPr="00B01411">
        <w:rPr>
          <w:rFonts w:eastAsiaTheme="majorEastAsia"/>
        </w:rPr>
      </w:r>
      <w:r w:rsidRPr="00B01411">
        <w:rPr>
          <w:rFonts w:eastAsiaTheme="majorEastAsia"/>
        </w:rPr>
        <w:fldChar w:fldCharType="separate"/>
      </w:r>
      <w:r w:rsidRPr="00B01411">
        <w:rPr>
          <w:rStyle w:val="Hyperlink"/>
          <w:rFonts w:eastAsiaTheme="majorEastAsia"/>
          <w:color w:val="0070C0"/>
          <w:sz w:val="18"/>
          <w:szCs w:val="18"/>
          <w:lang w:val="et-EE"/>
        </w:rPr>
        <w:t>„Eesti 2035“</w:t>
      </w:r>
      <w:r w:rsidRPr="00B01411">
        <w:rPr>
          <w:rStyle w:val="Hyperlink"/>
          <w:rFonts w:eastAsiaTheme="majorEastAsia"/>
          <w:color w:val="0070C0"/>
          <w:sz w:val="18"/>
          <w:szCs w:val="18"/>
        </w:rPr>
        <w:fldChar w:fldCharType="end"/>
      </w:r>
      <w:bookmarkEnd w:id="40"/>
      <w:r w:rsidRPr="00B01411">
        <w:rPr>
          <w:rStyle w:val="Hyperlink"/>
          <w:rFonts w:eastAsiaTheme="majorEastAsia"/>
          <w:color w:val="0070C0"/>
          <w:sz w:val="18"/>
          <w:szCs w:val="18"/>
          <w:lang w:val="et-EE"/>
        </w:rPr>
        <w:t xml:space="preserve"> </w:t>
      </w:r>
    </w:p>
  </w:footnote>
  <w:footnote w:id="3">
    <w:p w14:paraId="58E32EA5" w14:textId="77777777" w:rsidR="00AE19BC" w:rsidRPr="006B334C" w:rsidRDefault="00AE19BC" w:rsidP="00AE19BC">
      <w:pPr>
        <w:pStyle w:val="FootnoteText"/>
        <w:rPr>
          <w:lang w:val="et-EE"/>
        </w:rPr>
      </w:pPr>
      <w:r w:rsidRPr="00B01411">
        <w:rPr>
          <w:rStyle w:val="FootnoteReference"/>
          <w:sz w:val="18"/>
          <w:szCs w:val="18"/>
        </w:rPr>
        <w:footnoteRef/>
      </w:r>
      <w:r w:rsidRPr="00B01411">
        <w:rPr>
          <w:sz w:val="18"/>
          <w:szCs w:val="18"/>
          <w:lang w:val="et-EE"/>
        </w:rPr>
        <w:t xml:space="preserve"> </w:t>
      </w:r>
      <w:hyperlink r:id="rId2" w:history="1">
        <w:r w:rsidRPr="00B01411">
          <w:rPr>
            <w:rStyle w:val="Hyperlink"/>
            <w:rFonts w:eastAsiaTheme="majorEastAsia"/>
            <w:color w:val="0070C0"/>
            <w:sz w:val="18"/>
            <w:szCs w:val="18"/>
            <w:lang w:val="et-EE"/>
          </w:rPr>
          <w:t>„Siseturvalisuse arengukava 2020–2030“</w:t>
        </w:r>
      </w:hyperlink>
    </w:p>
  </w:footnote>
  <w:footnote w:id="4">
    <w:p w14:paraId="734FB93C" w14:textId="3381FD50" w:rsidR="00A95E39" w:rsidRDefault="00A95E39" w:rsidP="00A95E39">
      <w:pPr>
        <w:pStyle w:val="FootnoteText"/>
        <w:rPr>
          <w:ins w:id="52" w:author="Aivi Kuivonen" w:date="2025-10-03T14:25:00Z"/>
        </w:rPr>
      </w:pPr>
      <w:ins w:id="53" w:author="Aivi Kuivonen" w:date="2025-10-03T14:25:00Z">
        <w:r>
          <w:rPr>
            <w:rStyle w:val="FootnoteReference"/>
          </w:rPr>
          <w:footnoteRef/>
        </w:r>
        <w:r>
          <w:t xml:space="preserve"> </w:t>
        </w:r>
        <w:r>
          <w:fldChar w:fldCharType="begin"/>
        </w:r>
        <w:r>
          <w:instrText>HYPERLINK "https://riigikantselei.ee/sites/default/files/documents/2022-02/Riigikaitse%20arengukava%202022%20-%202031.pdf"</w:instrText>
        </w:r>
        <w:r>
          <w:fldChar w:fldCharType="separate"/>
        </w:r>
        <w:r w:rsidRPr="00D71DC3">
          <w:rPr>
            <w:rStyle w:val="Hyperlink"/>
          </w:rPr>
          <w:t>„</w:t>
        </w:r>
        <w:proofErr w:type="spellStart"/>
        <w:r w:rsidRPr="00D71DC3">
          <w:rPr>
            <w:rStyle w:val="Hyperlink"/>
          </w:rPr>
          <w:t>Riigikaitse</w:t>
        </w:r>
        <w:proofErr w:type="spellEnd"/>
        <w:r w:rsidRPr="00D71DC3">
          <w:rPr>
            <w:rStyle w:val="Hyperlink"/>
          </w:rPr>
          <w:t xml:space="preserve"> </w:t>
        </w:r>
        <w:proofErr w:type="spellStart"/>
        <w:r w:rsidRPr="00D71DC3">
          <w:rPr>
            <w:rStyle w:val="Hyperlink"/>
          </w:rPr>
          <w:t>arenguk</w:t>
        </w:r>
      </w:ins>
      <w:ins w:id="54" w:author="Aivi Kuivonen" w:date="2025-10-07T11:45:00Z">
        <w:r w:rsidR="00770D50">
          <w:rPr>
            <w:rStyle w:val="Hyperlink"/>
          </w:rPr>
          <w:t>a</w:t>
        </w:r>
      </w:ins>
      <w:ins w:id="55" w:author="Aivi Kuivonen" w:date="2025-10-03T14:25:00Z">
        <w:r w:rsidRPr="00D71DC3">
          <w:rPr>
            <w:rStyle w:val="Hyperlink"/>
          </w:rPr>
          <w:t>va</w:t>
        </w:r>
        <w:proofErr w:type="spellEnd"/>
        <w:r w:rsidRPr="00D71DC3">
          <w:rPr>
            <w:rStyle w:val="Hyperlink"/>
          </w:rPr>
          <w:t xml:space="preserve"> 2022 – 2031“</w:t>
        </w:r>
        <w:r>
          <w:fldChar w:fldCharType="end"/>
        </w:r>
      </w:ins>
    </w:p>
  </w:footnote>
  <w:footnote w:id="5">
    <w:p w14:paraId="1E816163" w14:textId="77777777" w:rsidR="00AE19BC" w:rsidRPr="00AD2D0A" w:rsidRDefault="00AE19BC" w:rsidP="00AE19BC">
      <w:pPr>
        <w:pStyle w:val="FootnoteText"/>
        <w:jc w:val="both"/>
        <w:rPr>
          <w:lang w:val="et-EE"/>
        </w:rPr>
      </w:pPr>
      <w:r w:rsidRPr="002465CF">
        <w:rPr>
          <w:rStyle w:val="FootnoteReference"/>
          <w:sz w:val="18"/>
          <w:szCs w:val="18"/>
        </w:rPr>
        <w:footnoteRef/>
      </w:r>
      <w:r w:rsidRPr="006A456E">
        <w:rPr>
          <w:sz w:val="18"/>
          <w:szCs w:val="18"/>
          <w:lang w:val="et-EE"/>
        </w:rPr>
        <w:t xml:space="preserve"> </w:t>
      </w:r>
      <w:r w:rsidRPr="002465CF">
        <w:rPr>
          <w:sz w:val="18"/>
          <w:szCs w:val="18"/>
          <w:lang w:val="et-EE"/>
        </w:rPr>
        <w:t xml:space="preserve">Euroopa Parlamendi ja nõukogu 14. juuni 2021. aasta määrus (EL) 2021/1060, millega kehtestatakse </w:t>
      </w:r>
      <w:proofErr w:type="spellStart"/>
      <w:r w:rsidRPr="002465CF">
        <w:rPr>
          <w:sz w:val="18"/>
          <w:szCs w:val="18"/>
          <w:lang w:val="et-EE"/>
        </w:rPr>
        <w:t>ühissätted</w:t>
      </w:r>
      <w:proofErr w:type="spellEnd"/>
      <w:r w:rsidRPr="002465CF">
        <w:rPr>
          <w:sz w:val="18"/>
          <w:szCs w:val="18"/>
          <w:lang w:val="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 </w:t>
      </w:r>
      <w:hyperlink r:id="rId3" w:history="1">
        <w:r w:rsidRPr="006A456E">
          <w:rPr>
            <w:rStyle w:val="Hyperlink"/>
            <w:rFonts w:eastAsiaTheme="majorEastAsia"/>
            <w:color w:val="0070C0"/>
            <w:sz w:val="18"/>
            <w:szCs w:val="18"/>
            <w:lang w:val="et-EE"/>
          </w:rPr>
          <w:t>ELT L 231, 30.6.2021, lk 159–706</w:t>
        </w:r>
      </w:hyperlink>
      <w:r w:rsidRPr="006A456E">
        <w:rPr>
          <w:rStyle w:val="Hyperlink"/>
          <w:rFonts w:eastAsiaTheme="majorEastAsia"/>
          <w:sz w:val="18"/>
          <w:szCs w:val="18"/>
          <w:lang w:val="et-EE"/>
        </w:rPr>
        <w:t>.</w:t>
      </w:r>
    </w:p>
  </w:footnote>
  <w:footnote w:id="6">
    <w:p w14:paraId="6481C697" w14:textId="77777777" w:rsidR="00AE19BC" w:rsidRPr="002465CF" w:rsidRDefault="00AE19BC" w:rsidP="00AE19BC">
      <w:pPr>
        <w:pStyle w:val="FootnoteText"/>
        <w:rPr>
          <w:sz w:val="18"/>
          <w:szCs w:val="18"/>
          <w:lang w:val="et-EE"/>
        </w:rPr>
      </w:pPr>
      <w:r w:rsidRPr="002465CF">
        <w:rPr>
          <w:rStyle w:val="FootnoteReference"/>
          <w:sz w:val="18"/>
          <w:szCs w:val="18"/>
        </w:rPr>
        <w:footnoteRef/>
      </w:r>
      <w:r w:rsidRPr="002465CF">
        <w:rPr>
          <w:sz w:val="18"/>
          <w:szCs w:val="18"/>
        </w:rPr>
        <w:t xml:space="preserve"> </w:t>
      </w:r>
      <w:proofErr w:type="spellStart"/>
      <w:r w:rsidRPr="002465CF">
        <w:rPr>
          <w:sz w:val="18"/>
          <w:szCs w:val="18"/>
        </w:rPr>
        <w:t>Euroopa</w:t>
      </w:r>
      <w:proofErr w:type="spellEnd"/>
      <w:r w:rsidRPr="002465CF">
        <w:rPr>
          <w:sz w:val="18"/>
          <w:szCs w:val="18"/>
        </w:rPr>
        <w:t xml:space="preserve"> </w:t>
      </w:r>
      <w:proofErr w:type="spellStart"/>
      <w:r w:rsidRPr="002465CF">
        <w:rPr>
          <w:sz w:val="18"/>
          <w:szCs w:val="18"/>
        </w:rPr>
        <w:t>Parlamendi</w:t>
      </w:r>
      <w:proofErr w:type="spellEnd"/>
      <w:r w:rsidRPr="002465CF">
        <w:rPr>
          <w:sz w:val="18"/>
          <w:szCs w:val="18"/>
        </w:rPr>
        <w:t xml:space="preserve"> ja </w:t>
      </w:r>
      <w:proofErr w:type="spellStart"/>
      <w:r w:rsidRPr="002465CF">
        <w:rPr>
          <w:sz w:val="18"/>
          <w:szCs w:val="18"/>
        </w:rPr>
        <w:t>nõukogu</w:t>
      </w:r>
      <w:proofErr w:type="spellEnd"/>
      <w:r w:rsidRPr="002465CF">
        <w:rPr>
          <w:sz w:val="18"/>
          <w:szCs w:val="18"/>
        </w:rPr>
        <w:t xml:space="preserve"> </w:t>
      </w:r>
      <w:proofErr w:type="spellStart"/>
      <w:r w:rsidRPr="002465CF">
        <w:rPr>
          <w:sz w:val="18"/>
          <w:szCs w:val="18"/>
        </w:rPr>
        <w:t>määrus</w:t>
      </w:r>
      <w:proofErr w:type="spellEnd"/>
      <w:r w:rsidRPr="002465CF">
        <w:rPr>
          <w:sz w:val="18"/>
          <w:szCs w:val="18"/>
        </w:rPr>
        <w:t xml:space="preserve"> (EL) 2020/852, 18. </w:t>
      </w:r>
      <w:proofErr w:type="spellStart"/>
      <w:r w:rsidRPr="002465CF">
        <w:rPr>
          <w:sz w:val="18"/>
          <w:szCs w:val="18"/>
        </w:rPr>
        <w:t>juuni</w:t>
      </w:r>
      <w:proofErr w:type="spellEnd"/>
      <w:r w:rsidRPr="002465CF">
        <w:rPr>
          <w:sz w:val="18"/>
          <w:szCs w:val="18"/>
        </w:rPr>
        <w:t xml:space="preserve"> 2020, </w:t>
      </w:r>
      <w:proofErr w:type="spellStart"/>
      <w:r w:rsidRPr="002465CF">
        <w:rPr>
          <w:sz w:val="18"/>
          <w:szCs w:val="18"/>
        </w:rPr>
        <w:t>millega</w:t>
      </w:r>
      <w:proofErr w:type="spellEnd"/>
      <w:r w:rsidRPr="002465CF">
        <w:rPr>
          <w:sz w:val="18"/>
          <w:szCs w:val="18"/>
        </w:rPr>
        <w:t xml:space="preserve"> </w:t>
      </w:r>
      <w:proofErr w:type="spellStart"/>
      <w:r w:rsidRPr="002465CF">
        <w:rPr>
          <w:sz w:val="18"/>
          <w:szCs w:val="18"/>
        </w:rPr>
        <w:t>kehtestatakse</w:t>
      </w:r>
      <w:proofErr w:type="spellEnd"/>
      <w:r w:rsidRPr="002465CF">
        <w:rPr>
          <w:sz w:val="18"/>
          <w:szCs w:val="18"/>
        </w:rPr>
        <w:t xml:space="preserve"> </w:t>
      </w:r>
      <w:proofErr w:type="spellStart"/>
      <w:r w:rsidRPr="002465CF">
        <w:rPr>
          <w:sz w:val="18"/>
          <w:szCs w:val="18"/>
        </w:rPr>
        <w:t>kestlike</w:t>
      </w:r>
      <w:proofErr w:type="spellEnd"/>
      <w:r w:rsidRPr="002465CF">
        <w:rPr>
          <w:sz w:val="18"/>
          <w:szCs w:val="18"/>
        </w:rPr>
        <w:t xml:space="preserve"> </w:t>
      </w:r>
      <w:proofErr w:type="spellStart"/>
      <w:r w:rsidRPr="002465CF">
        <w:rPr>
          <w:sz w:val="18"/>
          <w:szCs w:val="18"/>
        </w:rPr>
        <w:t>investeeringute</w:t>
      </w:r>
      <w:proofErr w:type="spellEnd"/>
      <w:r w:rsidRPr="002465CF">
        <w:rPr>
          <w:sz w:val="18"/>
          <w:szCs w:val="18"/>
        </w:rPr>
        <w:t xml:space="preserve"> </w:t>
      </w:r>
      <w:proofErr w:type="spellStart"/>
      <w:r w:rsidRPr="002465CF">
        <w:rPr>
          <w:sz w:val="18"/>
          <w:szCs w:val="18"/>
        </w:rPr>
        <w:t>hõlbustamise</w:t>
      </w:r>
      <w:proofErr w:type="spellEnd"/>
      <w:r w:rsidRPr="002465CF">
        <w:rPr>
          <w:sz w:val="18"/>
          <w:szCs w:val="18"/>
        </w:rPr>
        <w:t xml:space="preserve"> </w:t>
      </w:r>
      <w:proofErr w:type="spellStart"/>
      <w:r w:rsidRPr="002465CF">
        <w:rPr>
          <w:sz w:val="18"/>
          <w:szCs w:val="18"/>
        </w:rPr>
        <w:t>raamistik</w:t>
      </w:r>
      <w:proofErr w:type="spellEnd"/>
      <w:r w:rsidRPr="002465CF">
        <w:rPr>
          <w:sz w:val="18"/>
          <w:szCs w:val="18"/>
        </w:rPr>
        <w:t xml:space="preserve"> ja </w:t>
      </w:r>
      <w:proofErr w:type="spellStart"/>
      <w:r w:rsidRPr="002465CF">
        <w:rPr>
          <w:sz w:val="18"/>
          <w:szCs w:val="18"/>
        </w:rPr>
        <w:t>muudetakse</w:t>
      </w:r>
      <w:proofErr w:type="spellEnd"/>
      <w:r w:rsidRPr="002465CF">
        <w:rPr>
          <w:sz w:val="18"/>
          <w:szCs w:val="18"/>
        </w:rPr>
        <w:t xml:space="preserve"> </w:t>
      </w:r>
      <w:proofErr w:type="spellStart"/>
      <w:r w:rsidRPr="002465CF">
        <w:rPr>
          <w:sz w:val="18"/>
          <w:szCs w:val="18"/>
        </w:rPr>
        <w:t>määrust</w:t>
      </w:r>
      <w:proofErr w:type="spellEnd"/>
      <w:r w:rsidRPr="002465CF">
        <w:rPr>
          <w:sz w:val="18"/>
          <w:szCs w:val="18"/>
        </w:rPr>
        <w:t xml:space="preserve"> (EL) 2019/2088 – </w:t>
      </w:r>
      <w:hyperlink r:id="rId4" w:history="1">
        <w:r w:rsidRPr="002465CF">
          <w:rPr>
            <w:rStyle w:val="Hyperlink"/>
            <w:rFonts w:eastAsiaTheme="majorEastAsia"/>
            <w:sz w:val="18"/>
            <w:szCs w:val="18"/>
          </w:rPr>
          <w:t xml:space="preserve">ELT L 198, 22.6.2020, </w:t>
        </w:r>
        <w:proofErr w:type="spellStart"/>
        <w:r w:rsidRPr="002465CF">
          <w:rPr>
            <w:rStyle w:val="Hyperlink"/>
            <w:rFonts w:eastAsiaTheme="majorEastAsia"/>
            <w:sz w:val="18"/>
            <w:szCs w:val="18"/>
          </w:rPr>
          <w:t>lk</w:t>
        </w:r>
        <w:proofErr w:type="spellEnd"/>
        <w:r w:rsidRPr="002465CF">
          <w:rPr>
            <w:rStyle w:val="Hyperlink"/>
            <w:rFonts w:eastAsiaTheme="majorEastAsia"/>
            <w:sz w:val="18"/>
            <w:szCs w:val="18"/>
          </w:rPr>
          <w:t xml:space="preserve"> 13—43</w:t>
        </w:r>
      </w:hyperlink>
      <w:r w:rsidRPr="002465CF">
        <w:rPr>
          <w:sz w:val="18"/>
          <w:szCs w:val="18"/>
        </w:rPr>
        <w:t>.</w:t>
      </w:r>
    </w:p>
  </w:footnote>
  <w:footnote w:id="7">
    <w:p w14:paraId="5C3ABCEB" w14:textId="7EEA55E5" w:rsidR="00C32BD1" w:rsidRPr="00C32BD1" w:rsidRDefault="00C32BD1">
      <w:pPr>
        <w:pStyle w:val="FootnoteText"/>
        <w:rPr>
          <w:lang w:val="et-EE"/>
        </w:rPr>
      </w:pPr>
      <w:r>
        <w:rPr>
          <w:rStyle w:val="FootnoteReference"/>
        </w:rPr>
        <w:footnoteRef/>
      </w:r>
      <w:r>
        <w:t xml:space="preserve"> </w:t>
      </w:r>
      <w:r w:rsidRPr="00C32BD1">
        <w:t>(</w:t>
      </w:r>
      <w:proofErr w:type="spellStart"/>
      <w:r w:rsidRPr="00C32BD1">
        <w:t>Riiki</w:t>
      </w:r>
      <w:proofErr w:type="spellEnd"/>
      <w:r w:rsidRPr="00C32BD1">
        <w:t xml:space="preserve"> </w:t>
      </w:r>
      <w:proofErr w:type="spellStart"/>
      <w:r w:rsidRPr="00C32BD1">
        <w:t>sisenemise</w:t>
      </w:r>
      <w:proofErr w:type="spellEnd"/>
      <w:r w:rsidRPr="00C32BD1">
        <w:t xml:space="preserve"> ja </w:t>
      </w:r>
      <w:proofErr w:type="spellStart"/>
      <w:r w:rsidRPr="00C32BD1">
        <w:t>riigist</w:t>
      </w:r>
      <w:proofErr w:type="spellEnd"/>
      <w:r w:rsidRPr="00C32BD1">
        <w:t xml:space="preserve"> </w:t>
      </w:r>
      <w:proofErr w:type="spellStart"/>
      <w:r w:rsidRPr="00C32BD1">
        <w:t>lahkumise</w:t>
      </w:r>
      <w:proofErr w:type="spellEnd"/>
      <w:r w:rsidRPr="00C32BD1">
        <w:t xml:space="preserve"> </w:t>
      </w:r>
      <w:proofErr w:type="spellStart"/>
      <w:r w:rsidRPr="00C32BD1">
        <w:t>süsteem</w:t>
      </w:r>
      <w:proofErr w:type="spellEnd"/>
      <w:r w:rsidRPr="00C32BD1">
        <w:t xml:space="preserve">, </w:t>
      </w:r>
      <w:proofErr w:type="spellStart"/>
      <w:r w:rsidRPr="00C32BD1">
        <w:t>ingl</w:t>
      </w:r>
      <w:proofErr w:type="spellEnd"/>
      <w:r w:rsidRPr="00C32BD1">
        <w:t xml:space="preserve">. k </w:t>
      </w:r>
      <w:r w:rsidRPr="00C32BD1">
        <w:rPr>
          <w:i/>
          <w:iCs/>
        </w:rPr>
        <w:t>Entry-Exit System</w:t>
      </w:r>
      <w:r w:rsidRPr="00C32BD1">
        <w:t xml:space="preserve">) </w:t>
      </w:r>
    </w:p>
  </w:footnote>
  <w:footnote w:id="8">
    <w:p w14:paraId="61AC6E76" w14:textId="77777777" w:rsidR="00AE19BC" w:rsidRPr="00B01411" w:rsidRDefault="00AE19BC" w:rsidP="00AE19BC">
      <w:pPr>
        <w:pStyle w:val="FootnoteText"/>
        <w:rPr>
          <w:sz w:val="18"/>
          <w:szCs w:val="18"/>
          <w:lang w:val="et-EE"/>
        </w:rPr>
      </w:pPr>
      <w:r w:rsidRPr="00B01411">
        <w:rPr>
          <w:rStyle w:val="FootnoteReference"/>
          <w:sz w:val="18"/>
          <w:szCs w:val="18"/>
        </w:rPr>
        <w:footnoteRef/>
      </w:r>
      <w:r w:rsidRPr="00B01411">
        <w:rPr>
          <w:sz w:val="18"/>
          <w:szCs w:val="18"/>
        </w:rPr>
        <w:t xml:space="preserve"> </w:t>
      </w:r>
      <w:r w:rsidRPr="00B01411">
        <w:rPr>
          <w:sz w:val="18"/>
          <w:szCs w:val="18"/>
          <w:lang w:val="et-EE"/>
        </w:rPr>
        <w:t>Näitajad kõik kokku moodustavadki tulemused.</w:t>
      </w:r>
    </w:p>
  </w:footnote>
  <w:footnote w:id="9">
    <w:p w14:paraId="2F169C61" w14:textId="77777777" w:rsidR="00AE19BC" w:rsidRPr="00B01411" w:rsidRDefault="00AE19BC" w:rsidP="00AE19BC">
      <w:pPr>
        <w:pStyle w:val="FootnoteText"/>
        <w:rPr>
          <w:sz w:val="18"/>
          <w:szCs w:val="18"/>
          <w:lang w:val="et-EE"/>
        </w:rPr>
      </w:pPr>
      <w:r>
        <w:rPr>
          <w:rStyle w:val="FootnoteReference"/>
        </w:rPr>
        <w:footnoteRef/>
      </w:r>
      <w:r>
        <w:t xml:space="preserve"> </w:t>
      </w:r>
      <w:hyperlink r:id="rId5" w:history="1">
        <w:proofErr w:type="spellStart"/>
        <w:r w:rsidRPr="00B01411">
          <w:rPr>
            <w:rStyle w:val="Hyperlink"/>
            <w:rFonts w:eastAsiaTheme="majorEastAsia"/>
            <w:color w:val="0070C0"/>
            <w:sz w:val="18"/>
            <w:szCs w:val="18"/>
          </w:rPr>
          <w:t>Ühendmäärus</w:t>
        </w:r>
        <w:proofErr w:type="spellEnd"/>
      </w:hyperlink>
      <w:r w:rsidRPr="00B01411">
        <w:rPr>
          <w:sz w:val="18"/>
          <w:szCs w:val="18"/>
        </w:rPr>
        <w:t xml:space="preserve"> </w:t>
      </w:r>
    </w:p>
  </w:footnote>
  <w:footnote w:id="10">
    <w:p w14:paraId="117A0437" w14:textId="77777777" w:rsidR="00AE19BC" w:rsidRPr="00B01411" w:rsidRDefault="00AE19BC" w:rsidP="00AE19BC">
      <w:pPr>
        <w:pStyle w:val="FootnoteText"/>
        <w:rPr>
          <w:sz w:val="18"/>
          <w:szCs w:val="18"/>
        </w:rPr>
      </w:pPr>
      <w:r w:rsidRPr="00B01411">
        <w:rPr>
          <w:rStyle w:val="FootnoteReference"/>
          <w:sz w:val="18"/>
          <w:szCs w:val="18"/>
        </w:rPr>
        <w:footnoteRef/>
      </w:r>
      <w:r w:rsidRPr="00B01411">
        <w:rPr>
          <w:sz w:val="18"/>
          <w:szCs w:val="18"/>
        </w:rPr>
        <w:t xml:space="preserve"> </w:t>
      </w:r>
      <w:proofErr w:type="spellStart"/>
      <w:r w:rsidRPr="00B01411">
        <w:rPr>
          <w:sz w:val="18"/>
          <w:szCs w:val="18"/>
        </w:rPr>
        <w:t>Euroopa</w:t>
      </w:r>
      <w:proofErr w:type="spellEnd"/>
      <w:r w:rsidRPr="00B01411">
        <w:rPr>
          <w:sz w:val="18"/>
          <w:szCs w:val="18"/>
        </w:rPr>
        <w:t xml:space="preserve"> </w:t>
      </w:r>
      <w:proofErr w:type="spellStart"/>
      <w:r w:rsidRPr="00B01411">
        <w:rPr>
          <w:sz w:val="18"/>
          <w:szCs w:val="18"/>
        </w:rPr>
        <w:t>Parlamendi</w:t>
      </w:r>
      <w:proofErr w:type="spellEnd"/>
      <w:r w:rsidRPr="00B01411">
        <w:rPr>
          <w:sz w:val="18"/>
          <w:szCs w:val="18"/>
        </w:rPr>
        <w:t xml:space="preserve"> ja </w:t>
      </w:r>
      <w:proofErr w:type="spellStart"/>
      <w:r w:rsidRPr="00B01411">
        <w:rPr>
          <w:sz w:val="18"/>
          <w:szCs w:val="18"/>
        </w:rPr>
        <w:t>nõukogu</w:t>
      </w:r>
      <w:proofErr w:type="spellEnd"/>
      <w:r w:rsidRPr="00B01411">
        <w:rPr>
          <w:sz w:val="18"/>
          <w:szCs w:val="18"/>
        </w:rPr>
        <w:t xml:space="preserve"> </w:t>
      </w:r>
      <w:proofErr w:type="spellStart"/>
      <w:r w:rsidRPr="00B01411">
        <w:rPr>
          <w:sz w:val="18"/>
          <w:szCs w:val="18"/>
        </w:rPr>
        <w:t>määrus</w:t>
      </w:r>
      <w:proofErr w:type="spellEnd"/>
      <w:r w:rsidRPr="00B01411">
        <w:rPr>
          <w:sz w:val="18"/>
          <w:szCs w:val="18"/>
        </w:rPr>
        <w:t xml:space="preserve"> (EL) 2019/1896, 13. </w:t>
      </w:r>
      <w:proofErr w:type="spellStart"/>
      <w:r w:rsidRPr="00B01411">
        <w:rPr>
          <w:sz w:val="18"/>
          <w:szCs w:val="18"/>
        </w:rPr>
        <w:t>november</w:t>
      </w:r>
      <w:proofErr w:type="spellEnd"/>
      <w:r w:rsidRPr="00B01411">
        <w:rPr>
          <w:sz w:val="18"/>
          <w:szCs w:val="18"/>
        </w:rPr>
        <w:t xml:space="preserve"> 2019, mis </w:t>
      </w:r>
      <w:proofErr w:type="spellStart"/>
      <w:r w:rsidRPr="00B01411">
        <w:rPr>
          <w:sz w:val="18"/>
          <w:szCs w:val="18"/>
        </w:rPr>
        <w:t>käsitleb</w:t>
      </w:r>
      <w:proofErr w:type="spellEnd"/>
      <w:r w:rsidRPr="00B01411">
        <w:rPr>
          <w:sz w:val="18"/>
          <w:szCs w:val="18"/>
        </w:rPr>
        <w:t xml:space="preserve"> </w:t>
      </w:r>
      <w:proofErr w:type="spellStart"/>
      <w:r w:rsidRPr="00B01411">
        <w:rPr>
          <w:sz w:val="18"/>
          <w:szCs w:val="18"/>
        </w:rPr>
        <w:t>Euroopa</w:t>
      </w:r>
      <w:proofErr w:type="spellEnd"/>
      <w:r w:rsidRPr="00B01411">
        <w:rPr>
          <w:sz w:val="18"/>
          <w:szCs w:val="18"/>
        </w:rPr>
        <w:t xml:space="preserve"> </w:t>
      </w:r>
      <w:proofErr w:type="spellStart"/>
      <w:r w:rsidRPr="00B01411">
        <w:rPr>
          <w:sz w:val="18"/>
          <w:szCs w:val="18"/>
        </w:rPr>
        <w:t>piiri</w:t>
      </w:r>
      <w:proofErr w:type="spellEnd"/>
      <w:r w:rsidRPr="00B01411">
        <w:rPr>
          <w:sz w:val="18"/>
          <w:szCs w:val="18"/>
        </w:rPr>
        <w:t xml:space="preserve">- ja </w:t>
      </w:r>
      <w:proofErr w:type="spellStart"/>
      <w:r w:rsidRPr="00B01411">
        <w:rPr>
          <w:sz w:val="18"/>
          <w:szCs w:val="18"/>
        </w:rPr>
        <w:t>rannikuvalvet</w:t>
      </w:r>
      <w:proofErr w:type="spellEnd"/>
      <w:r w:rsidRPr="00B01411">
        <w:rPr>
          <w:sz w:val="18"/>
          <w:szCs w:val="18"/>
        </w:rPr>
        <w:t xml:space="preserve"> </w:t>
      </w:r>
      <w:proofErr w:type="spellStart"/>
      <w:r w:rsidRPr="00B01411">
        <w:rPr>
          <w:sz w:val="18"/>
          <w:szCs w:val="18"/>
        </w:rPr>
        <w:t>ning</w:t>
      </w:r>
      <w:proofErr w:type="spellEnd"/>
      <w:r w:rsidRPr="00B01411">
        <w:rPr>
          <w:sz w:val="18"/>
          <w:szCs w:val="18"/>
        </w:rPr>
        <w:t xml:space="preserve"> </w:t>
      </w:r>
      <w:proofErr w:type="spellStart"/>
      <w:r w:rsidRPr="00B01411">
        <w:rPr>
          <w:sz w:val="18"/>
          <w:szCs w:val="18"/>
        </w:rPr>
        <w:t>millega</w:t>
      </w:r>
      <w:proofErr w:type="spellEnd"/>
      <w:r w:rsidRPr="00B01411">
        <w:rPr>
          <w:sz w:val="18"/>
          <w:szCs w:val="18"/>
        </w:rPr>
        <w:t xml:space="preserve"> </w:t>
      </w:r>
      <w:proofErr w:type="spellStart"/>
      <w:r w:rsidRPr="00B01411">
        <w:rPr>
          <w:sz w:val="18"/>
          <w:szCs w:val="18"/>
        </w:rPr>
        <w:t>tunnistatakse</w:t>
      </w:r>
      <w:proofErr w:type="spellEnd"/>
      <w:r w:rsidRPr="00B01411">
        <w:rPr>
          <w:sz w:val="18"/>
          <w:szCs w:val="18"/>
        </w:rPr>
        <w:t xml:space="preserve"> </w:t>
      </w:r>
      <w:proofErr w:type="spellStart"/>
      <w:r w:rsidRPr="00B01411">
        <w:rPr>
          <w:sz w:val="18"/>
          <w:szCs w:val="18"/>
        </w:rPr>
        <w:t>kehtetuks</w:t>
      </w:r>
      <w:proofErr w:type="spellEnd"/>
      <w:r w:rsidRPr="00B01411">
        <w:rPr>
          <w:sz w:val="18"/>
          <w:szCs w:val="18"/>
        </w:rPr>
        <w:t xml:space="preserve"> </w:t>
      </w:r>
      <w:proofErr w:type="spellStart"/>
      <w:r w:rsidRPr="00B01411">
        <w:rPr>
          <w:sz w:val="18"/>
          <w:szCs w:val="18"/>
        </w:rPr>
        <w:t>määrused</w:t>
      </w:r>
      <w:proofErr w:type="spellEnd"/>
      <w:r w:rsidRPr="00B01411">
        <w:rPr>
          <w:sz w:val="18"/>
          <w:szCs w:val="18"/>
        </w:rPr>
        <w:t xml:space="preserve"> (EL) nr 1052/2013 </w:t>
      </w:r>
      <w:proofErr w:type="spellStart"/>
      <w:r w:rsidRPr="00B01411">
        <w:rPr>
          <w:sz w:val="18"/>
          <w:szCs w:val="18"/>
        </w:rPr>
        <w:t>ning</w:t>
      </w:r>
      <w:proofErr w:type="spellEnd"/>
      <w:r w:rsidRPr="00B01411">
        <w:rPr>
          <w:sz w:val="18"/>
          <w:szCs w:val="18"/>
        </w:rPr>
        <w:t xml:space="preserve"> (EL) 2016/1624 – </w:t>
      </w:r>
    </w:p>
    <w:p w14:paraId="110076B1" w14:textId="77777777" w:rsidR="00AE19BC" w:rsidRPr="009A3D4E" w:rsidRDefault="00AE19BC" w:rsidP="00AE19BC">
      <w:pPr>
        <w:pStyle w:val="FootnoteText"/>
        <w:rPr>
          <w:lang w:val="et-EE"/>
        </w:rPr>
      </w:pPr>
      <w:hyperlink r:id="rId6" w:history="1">
        <w:r w:rsidRPr="00B01411">
          <w:rPr>
            <w:rStyle w:val="Hyperlink"/>
            <w:rFonts w:eastAsiaTheme="majorEastAsia"/>
            <w:color w:val="0070C0"/>
            <w:sz w:val="18"/>
            <w:szCs w:val="18"/>
          </w:rPr>
          <w:t xml:space="preserve">ELT L 295, 14.11.2019, </w:t>
        </w:r>
        <w:proofErr w:type="spellStart"/>
        <w:r w:rsidRPr="00B01411">
          <w:rPr>
            <w:rStyle w:val="Hyperlink"/>
            <w:rFonts w:eastAsiaTheme="majorEastAsia"/>
            <w:color w:val="0070C0"/>
            <w:sz w:val="18"/>
            <w:szCs w:val="18"/>
          </w:rPr>
          <w:t>lk</w:t>
        </w:r>
        <w:proofErr w:type="spellEnd"/>
        <w:r w:rsidRPr="00B01411">
          <w:rPr>
            <w:rStyle w:val="Hyperlink"/>
            <w:rFonts w:eastAsiaTheme="majorEastAsia"/>
            <w:color w:val="0070C0"/>
            <w:sz w:val="18"/>
            <w:szCs w:val="18"/>
          </w:rPr>
          <w:t xml:space="preserve"> 1—131</w:t>
        </w:r>
      </w:hyperlink>
      <w:r w:rsidRPr="00B01411">
        <w:rPr>
          <w:sz w:val="18"/>
          <w:szCs w:val="18"/>
        </w:rPr>
        <w:t>.</w:t>
      </w:r>
    </w:p>
  </w:footnote>
  <w:footnote w:id="11">
    <w:p w14:paraId="5AE1DC56" w14:textId="77777777" w:rsidR="00581FCC" w:rsidRPr="003745E9" w:rsidRDefault="00581FCC" w:rsidP="00581FCC">
      <w:pPr>
        <w:pStyle w:val="FootnoteText"/>
        <w:rPr>
          <w:lang w:val="et-EE"/>
        </w:rPr>
      </w:pPr>
      <w:r>
        <w:rPr>
          <w:rStyle w:val="FootnoteReference"/>
        </w:rPr>
        <w:footnoteRef/>
      </w:r>
      <w:r>
        <w:t xml:space="preserve"> </w:t>
      </w:r>
      <w:bookmarkStart w:id="269" w:name="_Hlk120808937"/>
      <w:r w:rsidRPr="003A3666">
        <w:rPr>
          <w:color w:val="0070C0"/>
          <w:sz w:val="18"/>
          <w:szCs w:val="18"/>
        </w:rPr>
        <w:fldChar w:fldCharType="begin"/>
      </w:r>
      <w:r w:rsidRPr="003A3666">
        <w:rPr>
          <w:color w:val="0070C0"/>
          <w:sz w:val="18"/>
          <w:szCs w:val="18"/>
        </w:rPr>
        <w:instrText xml:space="preserve"> HYPERLINK "https://www.riigiteataja.ee/akt/111032022001" \l "para4lg2" </w:instrText>
      </w:r>
      <w:r w:rsidRPr="003A3666">
        <w:rPr>
          <w:color w:val="0070C0"/>
          <w:sz w:val="18"/>
          <w:szCs w:val="18"/>
        </w:rPr>
      </w:r>
      <w:r w:rsidRPr="003A3666">
        <w:rPr>
          <w:color w:val="0070C0"/>
          <w:sz w:val="18"/>
          <w:szCs w:val="18"/>
        </w:rPr>
        <w:fldChar w:fldCharType="separate"/>
      </w:r>
      <w:r w:rsidRPr="003A3666">
        <w:rPr>
          <w:rStyle w:val="Hyperlink"/>
          <w:rFonts w:eastAsiaTheme="majorEastAsia"/>
          <w:color w:val="0070C0"/>
          <w:sz w:val="18"/>
          <w:szCs w:val="18"/>
        </w:rPr>
        <w:t>ÜSS2021_2027</w:t>
      </w:r>
      <w:r w:rsidRPr="003A3666">
        <w:rPr>
          <w:color w:val="0070C0"/>
          <w:sz w:val="18"/>
          <w:szCs w:val="18"/>
        </w:rPr>
        <w:fldChar w:fldCharType="end"/>
      </w:r>
      <w:bookmarkEnd w:id="269"/>
    </w:p>
  </w:footnote>
  <w:footnote w:id="12">
    <w:p w14:paraId="59D62D6E" w14:textId="77777777" w:rsidR="00AE19BC" w:rsidRPr="003A3666" w:rsidRDefault="00AE19BC" w:rsidP="00AE19BC">
      <w:pPr>
        <w:pStyle w:val="FootnoteText"/>
        <w:rPr>
          <w:rFonts w:asciiTheme="minorHAnsi" w:hAnsiTheme="minorHAnsi" w:cstheme="minorBidi"/>
          <w:sz w:val="18"/>
          <w:szCs w:val="18"/>
        </w:rPr>
      </w:pPr>
      <w:r w:rsidRPr="003A3666">
        <w:rPr>
          <w:rStyle w:val="FootnoteReference"/>
          <w:sz w:val="18"/>
          <w:szCs w:val="18"/>
        </w:rPr>
        <w:footnoteRef/>
      </w:r>
      <w:r w:rsidRPr="003A3666">
        <w:rPr>
          <w:sz w:val="18"/>
          <w:szCs w:val="18"/>
        </w:rPr>
        <w:t xml:space="preserve"> </w:t>
      </w:r>
      <w:proofErr w:type="spellStart"/>
      <w:r w:rsidRPr="003A3666">
        <w:rPr>
          <w:rStyle w:val="Hyperlink"/>
          <w:rFonts w:eastAsiaTheme="majorEastAsia"/>
          <w:color w:val="auto"/>
          <w:sz w:val="18"/>
          <w:szCs w:val="18"/>
        </w:rPr>
        <w:t>Euroopa</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parlamendi</w:t>
      </w:r>
      <w:proofErr w:type="spellEnd"/>
      <w:r w:rsidRPr="003A3666">
        <w:rPr>
          <w:rStyle w:val="Hyperlink"/>
          <w:rFonts w:eastAsiaTheme="majorEastAsia"/>
          <w:color w:val="auto"/>
          <w:sz w:val="18"/>
          <w:szCs w:val="18"/>
        </w:rPr>
        <w:t xml:space="preserve"> ja </w:t>
      </w:r>
      <w:proofErr w:type="spellStart"/>
      <w:r w:rsidRPr="003A3666">
        <w:rPr>
          <w:rStyle w:val="Hyperlink"/>
          <w:rFonts w:eastAsiaTheme="majorEastAsia"/>
          <w:color w:val="auto"/>
          <w:sz w:val="18"/>
          <w:szCs w:val="18"/>
        </w:rPr>
        <w:t>nõukogu</w:t>
      </w:r>
      <w:proofErr w:type="spellEnd"/>
      <w:r w:rsidRPr="003A3666">
        <w:rPr>
          <w:rStyle w:val="Hyperlink"/>
          <w:rFonts w:eastAsiaTheme="majorEastAsia"/>
          <w:color w:val="auto"/>
          <w:sz w:val="18"/>
          <w:szCs w:val="18"/>
        </w:rPr>
        <w:t xml:space="preserve"> 27. </w:t>
      </w:r>
      <w:proofErr w:type="spellStart"/>
      <w:r w:rsidRPr="003A3666">
        <w:rPr>
          <w:rStyle w:val="Hyperlink"/>
          <w:rFonts w:eastAsiaTheme="majorEastAsia"/>
          <w:color w:val="auto"/>
          <w:sz w:val="18"/>
          <w:szCs w:val="18"/>
        </w:rPr>
        <w:t>aprilli</w:t>
      </w:r>
      <w:proofErr w:type="spellEnd"/>
      <w:r w:rsidRPr="003A3666">
        <w:rPr>
          <w:rStyle w:val="Hyperlink"/>
          <w:rFonts w:eastAsiaTheme="majorEastAsia"/>
          <w:color w:val="auto"/>
          <w:sz w:val="18"/>
          <w:szCs w:val="18"/>
        </w:rPr>
        <w:t xml:space="preserve"> 2016. a </w:t>
      </w:r>
      <w:proofErr w:type="spellStart"/>
      <w:r w:rsidRPr="003A3666">
        <w:rPr>
          <w:rStyle w:val="Hyperlink"/>
          <w:rFonts w:eastAsiaTheme="majorEastAsia"/>
          <w:color w:val="auto"/>
          <w:sz w:val="18"/>
          <w:szCs w:val="18"/>
        </w:rPr>
        <w:t>määrus</w:t>
      </w:r>
      <w:proofErr w:type="spellEnd"/>
      <w:r w:rsidRPr="003A3666">
        <w:rPr>
          <w:rStyle w:val="Hyperlink"/>
          <w:rFonts w:eastAsiaTheme="majorEastAsia"/>
          <w:color w:val="auto"/>
          <w:sz w:val="18"/>
          <w:szCs w:val="18"/>
        </w:rPr>
        <w:t xml:space="preserve"> (EL) 2016/679, </w:t>
      </w:r>
      <w:proofErr w:type="spellStart"/>
      <w:r w:rsidRPr="003A3666">
        <w:rPr>
          <w:rStyle w:val="Hyperlink"/>
          <w:rFonts w:eastAsiaTheme="majorEastAsia"/>
          <w:color w:val="auto"/>
          <w:sz w:val="18"/>
          <w:szCs w:val="18"/>
        </w:rPr>
        <w:t>füüsiliste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isikute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kaitse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kohta</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isikuandmete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töötlemisel</w:t>
      </w:r>
      <w:proofErr w:type="spellEnd"/>
      <w:r w:rsidRPr="003A3666">
        <w:rPr>
          <w:rStyle w:val="Hyperlink"/>
          <w:rFonts w:eastAsiaTheme="majorEastAsia"/>
          <w:color w:val="auto"/>
          <w:sz w:val="18"/>
          <w:szCs w:val="18"/>
        </w:rPr>
        <w:t xml:space="preserve"> ja </w:t>
      </w:r>
      <w:proofErr w:type="spellStart"/>
      <w:r w:rsidRPr="003A3666">
        <w:rPr>
          <w:rStyle w:val="Hyperlink"/>
          <w:rFonts w:eastAsiaTheme="majorEastAsia"/>
          <w:color w:val="auto"/>
          <w:sz w:val="18"/>
          <w:szCs w:val="18"/>
        </w:rPr>
        <w:t>selliste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andmete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vaba</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liikumise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ning</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direktiivi</w:t>
      </w:r>
      <w:proofErr w:type="spellEnd"/>
      <w:r w:rsidRPr="003A3666">
        <w:rPr>
          <w:rStyle w:val="Hyperlink"/>
          <w:rFonts w:eastAsiaTheme="majorEastAsia"/>
          <w:color w:val="auto"/>
          <w:sz w:val="18"/>
          <w:szCs w:val="18"/>
        </w:rPr>
        <w:t xml:space="preserve"> 95/46/EÜ </w:t>
      </w:r>
      <w:proofErr w:type="spellStart"/>
      <w:r w:rsidRPr="003A3666">
        <w:rPr>
          <w:rStyle w:val="Hyperlink"/>
          <w:rFonts w:eastAsiaTheme="majorEastAsia"/>
          <w:color w:val="auto"/>
          <w:sz w:val="18"/>
          <w:szCs w:val="18"/>
        </w:rPr>
        <w:t>kehtetuks</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tunnistamise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kohta</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isikuandmete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kaitse</w:t>
      </w:r>
      <w:proofErr w:type="spellEnd"/>
      <w:r w:rsidRPr="003A3666">
        <w:rPr>
          <w:rStyle w:val="Hyperlink"/>
          <w:rFonts w:eastAsiaTheme="majorEastAsia"/>
          <w:color w:val="auto"/>
          <w:sz w:val="18"/>
          <w:szCs w:val="18"/>
        </w:rPr>
        <w:t xml:space="preserve"> </w:t>
      </w:r>
      <w:proofErr w:type="spellStart"/>
      <w:r w:rsidRPr="003A3666">
        <w:rPr>
          <w:rStyle w:val="Hyperlink"/>
          <w:rFonts w:eastAsiaTheme="majorEastAsia"/>
          <w:color w:val="auto"/>
          <w:sz w:val="18"/>
          <w:szCs w:val="18"/>
        </w:rPr>
        <w:t>üldmäärus</w:t>
      </w:r>
      <w:proofErr w:type="spellEnd"/>
      <w:r w:rsidRPr="003A3666">
        <w:rPr>
          <w:rStyle w:val="Hyperlink"/>
          <w:rFonts w:eastAsiaTheme="majorEastAsia"/>
          <w:color w:val="auto"/>
          <w:sz w:val="18"/>
          <w:szCs w:val="18"/>
        </w:rPr>
        <w:t xml:space="preserve">) - </w:t>
      </w:r>
      <w:hyperlink r:id="rId7" w:history="1">
        <w:r w:rsidRPr="003A3666">
          <w:rPr>
            <w:rStyle w:val="Hyperlink"/>
            <w:rFonts w:eastAsiaTheme="majorEastAsia"/>
            <w:color w:val="auto"/>
            <w:sz w:val="18"/>
            <w:szCs w:val="18"/>
          </w:rPr>
          <w:t xml:space="preserve">ELT L 119 4.5.2016, </w:t>
        </w:r>
        <w:proofErr w:type="spellStart"/>
        <w:r w:rsidRPr="003A3666">
          <w:rPr>
            <w:rStyle w:val="Hyperlink"/>
            <w:rFonts w:eastAsiaTheme="majorEastAsia"/>
            <w:color w:val="auto"/>
            <w:sz w:val="18"/>
            <w:szCs w:val="18"/>
          </w:rPr>
          <w:t>lk</w:t>
        </w:r>
        <w:proofErr w:type="spellEnd"/>
        <w:r w:rsidRPr="003A3666">
          <w:rPr>
            <w:rStyle w:val="Hyperlink"/>
            <w:rFonts w:eastAsiaTheme="majorEastAsia"/>
            <w:color w:val="auto"/>
            <w:sz w:val="18"/>
            <w:szCs w:val="18"/>
          </w:rPr>
          <w:t xml:space="preserve"> 1</w:t>
        </w:r>
      </w:hyperlink>
      <w:r w:rsidRPr="003A3666">
        <w:rPr>
          <w:rStyle w:val="Hyperlink"/>
          <w:rFonts w:eastAsiaTheme="majorEastAsia"/>
          <w:color w:val="auto"/>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C9A79"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913"/>
    <w:multiLevelType w:val="multilevel"/>
    <w:tmpl w:val="27F2CB3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71265B1"/>
    <w:multiLevelType w:val="multilevel"/>
    <w:tmpl w:val="03E6D6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2E537D"/>
    <w:multiLevelType w:val="multilevel"/>
    <w:tmpl w:val="602C13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6201C"/>
    <w:multiLevelType w:val="hybridMultilevel"/>
    <w:tmpl w:val="88FA5A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1620032F"/>
    <w:multiLevelType w:val="multilevel"/>
    <w:tmpl w:val="A3F2EC92"/>
    <w:lvl w:ilvl="0">
      <w:start w:val="6"/>
      <w:numFmt w:val="decimal"/>
      <w:lvlText w:val="%1."/>
      <w:lvlJc w:val="left"/>
      <w:pPr>
        <w:ind w:left="540" w:hanging="540"/>
      </w:pPr>
      <w:rPr>
        <w:rFonts w:hint="default"/>
      </w:rPr>
    </w:lvl>
    <w:lvl w:ilvl="1">
      <w:start w:val="1"/>
      <w:numFmt w:val="decimal"/>
      <w:lvlText w:val="%1.%2."/>
      <w:lvlJc w:val="left"/>
      <w:pPr>
        <w:ind w:left="1968" w:hanging="54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6" w15:restartNumberingAfterBreak="0">
    <w:nsid w:val="19CE31BE"/>
    <w:multiLevelType w:val="multilevel"/>
    <w:tmpl w:val="0E0C20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F2A10"/>
    <w:multiLevelType w:val="hybridMultilevel"/>
    <w:tmpl w:val="3AEA99EC"/>
    <w:lvl w:ilvl="0" w:tplc="836C5E46">
      <w:start w:val="5"/>
      <w:numFmt w:val="decimal"/>
      <w:lvlText w:val="%1."/>
      <w:lvlJc w:val="left"/>
      <w:pPr>
        <w:ind w:left="1068" w:hanging="360"/>
      </w:pPr>
      <w:rPr>
        <w:rFonts w:hint="default"/>
        <w:b/>
        <w:i w:val="0"/>
      </w:r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8" w15:restartNumberingAfterBreak="0">
    <w:nsid w:val="2A1936BB"/>
    <w:multiLevelType w:val="hybridMultilevel"/>
    <w:tmpl w:val="A468A5C2"/>
    <w:lvl w:ilvl="0" w:tplc="04250001">
      <w:start w:val="1"/>
      <w:numFmt w:val="bullet"/>
      <w:lvlText w:val=""/>
      <w:lvlJc w:val="left"/>
      <w:pPr>
        <w:ind w:left="2652" w:hanging="360"/>
      </w:pPr>
      <w:rPr>
        <w:rFonts w:ascii="Symbol" w:hAnsi="Symbol" w:hint="default"/>
      </w:rPr>
    </w:lvl>
    <w:lvl w:ilvl="1" w:tplc="04250003" w:tentative="1">
      <w:start w:val="1"/>
      <w:numFmt w:val="bullet"/>
      <w:lvlText w:val="o"/>
      <w:lvlJc w:val="left"/>
      <w:pPr>
        <w:ind w:left="3372" w:hanging="360"/>
      </w:pPr>
      <w:rPr>
        <w:rFonts w:ascii="Courier New" w:hAnsi="Courier New" w:cs="Courier New" w:hint="default"/>
      </w:rPr>
    </w:lvl>
    <w:lvl w:ilvl="2" w:tplc="04250005" w:tentative="1">
      <w:start w:val="1"/>
      <w:numFmt w:val="bullet"/>
      <w:lvlText w:val=""/>
      <w:lvlJc w:val="left"/>
      <w:pPr>
        <w:ind w:left="4092" w:hanging="360"/>
      </w:pPr>
      <w:rPr>
        <w:rFonts w:ascii="Wingdings" w:hAnsi="Wingdings" w:hint="default"/>
      </w:rPr>
    </w:lvl>
    <w:lvl w:ilvl="3" w:tplc="04250001" w:tentative="1">
      <w:start w:val="1"/>
      <w:numFmt w:val="bullet"/>
      <w:lvlText w:val=""/>
      <w:lvlJc w:val="left"/>
      <w:pPr>
        <w:ind w:left="4812" w:hanging="360"/>
      </w:pPr>
      <w:rPr>
        <w:rFonts w:ascii="Symbol" w:hAnsi="Symbol" w:hint="default"/>
      </w:rPr>
    </w:lvl>
    <w:lvl w:ilvl="4" w:tplc="04250003" w:tentative="1">
      <w:start w:val="1"/>
      <w:numFmt w:val="bullet"/>
      <w:lvlText w:val="o"/>
      <w:lvlJc w:val="left"/>
      <w:pPr>
        <w:ind w:left="5532" w:hanging="360"/>
      </w:pPr>
      <w:rPr>
        <w:rFonts w:ascii="Courier New" w:hAnsi="Courier New" w:cs="Courier New" w:hint="default"/>
      </w:rPr>
    </w:lvl>
    <w:lvl w:ilvl="5" w:tplc="04250005" w:tentative="1">
      <w:start w:val="1"/>
      <w:numFmt w:val="bullet"/>
      <w:lvlText w:val=""/>
      <w:lvlJc w:val="left"/>
      <w:pPr>
        <w:ind w:left="6252" w:hanging="360"/>
      </w:pPr>
      <w:rPr>
        <w:rFonts w:ascii="Wingdings" w:hAnsi="Wingdings" w:hint="default"/>
      </w:rPr>
    </w:lvl>
    <w:lvl w:ilvl="6" w:tplc="04250001" w:tentative="1">
      <w:start w:val="1"/>
      <w:numFmt w:val="bullet"/>
      <w:lvlText w:val=""/>
      <w:lvlJc w:val="left"/>
      <w:pPr>
        <w:ind w:left="6972" w:hanging="360"/>
      </w:pPr>
      <w:rPr>
        <w:rFonts w:ascii="Symbol" w:hAnsi="Symbol" w:hint="default"/>
      </w:rPr>
    </w:lvl>
    <w:lvl w:ilvl="7" w:tplc="04250003" w:tentative="1">
      <w:start w:val="1"/>
      <w:numFmt w:val="bullet"/>
      <w:lvlText w:val="o"/>
      <w:lvlJc w:val="left"/>
      <w:pPr>
        <w:ind w:left="7692" w:hanging="360"/>
      </w:pPr>
      <w:rPr>
        <w:rFonts w:ascii="Courier New" w:hAnsi="Courier New" w:cs="Courier New" w:hint="default"/>
      </w:rPr>
    </w:lvl>
    <w:lvl w:ilvl="8" w:tplc="04250005" w:tentative="1">
      <w:start w:val="1"/>
      <w:numFmt w:val="bullet"/>
      <w:lvlText w:val=""/>
      <w:lvlJc w:val="left"/>
      <w:pPr>
        <w:ind w:left="8412" w:hanging="360"/>
      </w:pPr>
      <w:rPr>
        <w:rFonts w:ascii="Wingdings" w:hAnsi="Wingdings" w:hint="default"/>
      </w:rPr>
    </w:lvl>
  </w:abstractNum>
  <w:abstractNum w:abstractNumId="9" w15:restartNumberingAfterBreak="0">
    <w:nsid w:val="3A1871D0"/>
    <w:multiLevelType w:val="hybridMultilevel"/>
    <w:tmpl w:val="5BEAA290"/>
    <w:lvl w:ilvl="0" w:tplc="7946D8BA">
      <w:start w:val="1"/>
      <w:numFmt w:val="bullet"/>
      <w:lvlText w:val="–"/>
      <w:lvlJc w:val="left"/>
      <w:pPr>
        <w:ind w:left="644" w:hanging="360"/>
      </w:pPr>
      <w:rPr>
        <w:rFonts w:ascii="Times New Roman" w:eastAsiaTheme="minorHAnsi" w:hAnsi="Times New Roman" w:cs="Times New Roman"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10" w15:restartNumberingAfterBreak="0">
    <w:nsid w:val="3B514966"/>
    <w:multiLevelType w:val="hybridMultilevel"/>
    <w:tmpl w:val="26281F3C"/>
    <w:lvl w:ilvl="0" w:tplc="7946D8BA">
      <w:start w:val="1"/>
      <w:numFmt w:val="bullet"/>
      <w:lvlText w:val="–"/>
      <w:lvlJc w:val="left"/>
      <w:pPr>
        <w:ind w:left="1490" w:hanging="360"/>
      </w:pPr>
      <w:rPr>
        <w:rFonts w:ascii="Times New Roman" w:eastAsiaTheme="minorHAnsi" w:hAnsi="Times New Roman" w:cs="Times New Roman"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11" w15:restartNumberingAfterBreak="0">
    <w:nsid w:val="464A4E42"/>
    <w:multiLevelType w:val="multilevel"/>
    <w:tmpl w:val="0984871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B958EB"/>
    <w:multiLevelType w:val="multilevel"/>
    <w:tmpl w:val="5BD20514"/>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5E4F4B"/>
    <w:multiLevelType w:val="multilevel"/>
    <w:tmpl w:val="7FEE2F0A"/>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5186592A"/>
    <w:multiLevelType w:val="multilevel"/>
    <w:tmpl w:val="D1262796"/>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0239B2"/>
    <w:multiLevelType w:val="multilevel"/>
    <w:tmpl w:val="650E214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3CB6BAC"/>
    <w:multiLevelType w:val="multilevel"/>
    <w:tmpl w:val="273C9D22"/>
    <w:lvl w:ilvl="0">
      <w:start w:val="1"/>
      <w:numFmt w:val="decimal"/>
      <w:lvlText w:val="%1."/>
      <w:lvlJc w:val="left"/>
      <w:pPr>
        <w:ind w:left="1068" w:hanging="360"/>
      </w:pPr>
      <w:rPr>
        <w:b/>
        <w:bCs/>
        <w:i w:val="0"/>
        <w:iCs/>
      </w:rPr>
    </w:lvl>
    <w:lvl w:ilvl="1">
      <w:start w:val="1"/>
      <w:numFmt w:val="decimal"/>
      <w:lvlText w:val="%1.%2."/>
      <w:lvlJc w:val="left"/>
      <w:pPr>
        <w:ind w:left="1500" w:hanging="432"/>
      </w:pPr>
      <w:rPr>
        <w:b w:val="0"/>
        <w:bCs w:val="0"/>
      </w:rPr>
    </w:lvl>
    <w:lvl w:ilvl="2">
      <w:start w:val="1"/>
      <w:numFmt w:val="decimal"/>
      <w:lvlText w:val="%1.%2.%3."/>
      <w:lvlJc w:val="left"/>
      <w:pPr>
        <w:ind w:left="1932" w:hanging="504"/>
      </w:pPr>
      <w:rPr>
        <w:b w:val="0"/>
        <w:bCs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7" w15:restartNumberingAfterBreak="0">
    <w:nsid w:val="58C11C9F"/>
    <w:multiLevelType w:val="multilevel"/>
    <w:tmpl w:val="273C9D22"/>
    <w:lvl w:ilvl="0">
      <w:start w:val="1"/>
      <w:numFmt w:val="decimal"/>
      <w:lvlText w:val="%1."/>
      <w:lvlJc w:val="left"/>
      <w:pPr>
        <w:ind w:left="1068" w:hanging="360"/>
      </w:pPr>
      <w:rPr>
        <w:b/>
        <w:bCs/>
        <w:i w:val="0"/>
        <w:iCs/>
      </w:rPr>
    </w:lvl>
    <w:lvl w:ilvl="1">
      <w:start w:val="1"/>
      <w:numFmt w:val="decimal"/>
      <w:lvlText w:val="%1.%2."/>
      <w:lvlJc w:val="left"/>
      <w:pPr>
        <w:ind w:left="1500" w:hanging="432"/>
      </w:pPr>
      <w:rPr>
        <w:b w:val="0"/>
        <w:bCs w:val="0"/>
      </w:rPr>
    </w:lvl>
    <w:lvl w:ilvl="2">
      <w:start w:val="1"/>
      <w:numFmt w:val="decimal"/>
      <w:lvlText w:val="%1.%2.%3."/>
      <w:lvlJc w:val="left"/>
      <w:pPr>
        <w:ind w:left="1932" w:hanging="504"/>
      </w:pPr>
      <w:rPr>
        <w:b w:val="0"/>
        <w:bCs w:val="0"/>
      </w:r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0CA757F"/>
    <w:multiLevelType w:val="multilevel"/>
    <w:tmpl w:val="9888008E"/>
    <w:lvl w:ilvl="0">
      <w:start w:val="4"/>
      <w:numFmt w:val="decimal"/>
      <w:lvlText w:val="%1."/>
      <w:lvlJc w:val="left"/>
      <w:pPr>
        <w:ind w:left="540" w:hanging="540"/>
      </w:pPr>
      <w:rPr>
        <w:rFonts w:hint="default"/>
      </w:rPr>
    </w:lvl>
    <w:lvl w:ilvl="1">
      <w:start w:val="1"/>
      <w:numFmt w:val="decimal"/>
      <w:lvlText w:val="%1.%2."/>
      <w:lvlJc w:val="left"/>
      <w:pPr>
        <w:ind w:left="1968" w:hanging="54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20" w15:restartNumberingAfterBreak="0">
    <w:nsid w:val="61844E35"/>
    <w:multiLevelType w:val="multilevel"/>
    <w:tmpl w:val="0980BC0C"/>
    <w:lvl w:ilvl="0">
      <w:start w:val="13"/>
      <w:numFmt w:val="decimal"/>
      <w:lvlText w:val="%1"/>
      <w:lvlJc w:val="left"/>
      <w:pPr>
        <w:ind w:left="390" w:hanging="390"/>
      </w:pPr>
      <w:rPr>
        <w:rFonts w:asciiTheme="minorHAnsi" w:eastAsiaTheme="minorHAnsi" w:hAnsiTheme="minorHAnsi" w:cstheme="minorBidi" w:hint="default"/>
        <w:b w:val="0"/>
        <w:color w:val="auto"/>
        <w:sz w:val="22"/>
      </w:rPr>
    </w:lvl>
    <w:lvl w:ilvl="1">
      <w:start w:val="1"/>
      <w:numFmt w:val="decimal"/>
      <w:lvlText w:val="%1.%2"/>
      <w:lvlJc w:val="left"/>
      <w:pPr>
        <w:ind w:left="390" w:hanging="390"/>
      </w:pPr>
      <w:rPr>
        <w:rFonts w:asciiTheme="minorHAnsi" w:eastAsiaTheme="minorHAnsi" w:hAnsiTheme="minorHAnsi" w:cstheme="minorBidi" w:hint="default"/>
        <w:b w:val="0"/>
        <w:color w:val="auto"/>
        <w:sz w:val="22"/>
      </w:rPr>
    </w:lvl>
    <w:lvl w:ilvl="2">
      <w:start w:val="1"/>
      <w:numFmt w:val="decimal"/>
      <w:lvlText w:val="%1.%2.%3"/>
      <w:lvlJc w:val="left"/>
      <w:pPr>
        <w:ind w:left="720" w:hanging="720"/>
      </w:pPr>
      <w:rPr>
        <w:rFonts w:asciiTheme="minorHAnsi" w:eastAsiaTheme="minorHAnsi" w:hAnsiTheme="minorHAnsi" w:cstheme="minorBidi" w:hint="default"/>
        <w:b w:val="0"/>
        <w:color w:val="auto"/>
        <w:sz w:val="22"/>
      </w:rPr>
    </w:lvl>
    <w:lvl w:ilvl="3">
      <w:start w:val="1"/>
      <w:numFmt w:val="decimal"/>
      <w:lvlText w:val="%1.%2.%3.%4"/>
      <w:lvlJc w:val="left"/>
      <w:pPr>
        <w:ind w:left="720" w:hanging="720"/>
      </w:pPr>
      <w:rPr>
        <w:rFonts w:asciiTheme="minorHAnsi" w:eastAsiaTheme="minorHAnsi" w:hAnsiTheme="minorHAnsi" w:cstheme="minorBidi" w:hint="default"/>
        <w:b w:val="0"/>
        <w:color w:val="auto"/>
        <w:sz w:val="22"/>
      </w:rPr>
    </w:lvl>
    <w:lvl w:ilvl="4">
      <w:start w:val="1"/>
      <w:numFmt w:val="decimal"/>
      <w:lvlText w:val="%1.%2.%3.%4.%5"/>
      <w:lvlJc w:val="left"/>
      <w:pPr>
        <w:ind w:left="1080" w:hanging="1080"/>
      </w:pPr>
      <w:rPr>
        <w:rFonts w:asciiTheme="minorHAnsi" w:eastAsiaTheme="minorHAnsi" w:hAnsiTheme="minorHAnsi" w:cstheme="minorBidi" w:hint="default"/>
        <w:b w:val="0"/>
        <w:color w:val="auto"/>
        <w:sz w:val="22"/>
      </w:rPr>
    </w:lvl>
    <w:lvl w:ilvl="5">
      <w:start w:val="1"/>
      <w:numFmt w:val="decimal"/>
      <w:lvlText w:val="%1.%2.%3.%4.%5.%6"/>
      <w:lvlJc w:val="left"/>
      <w:pPr>
        <w:ind w:left="1080" w:hanging="1080"/>
      </w:pPr>
      <w:rPr>
        <w:rFonts w:asciiTheme="minorHAnsi" w:eastAsiaTheme="minorHAnsi" w:hAnsiTheme="minorHAnsi" w:cstheme="minorBidi" w:hint="default"/>
        <w:b w:val="0"/>
        <w:color w:val="auto"/>
        <w:sz w:val="22"/>
      </w:rPr>
    </w:lvl>
    <w:lvl w:ilvl="6">
      <w:start w:val="1"/>
      <w:numFmt w:val="decimal"/>
      <w:lvlText w:val="%1.%2.%3.%4.%5.%6.%7"/>
      <w:lvlJc w:val="left"/>
      <w:pPr>
        <w:ind w:left="1440" w:hanging="1440"/>
      </w:pPr>
      <w:rPr>
        <w:rFonts w:asciiTheme="minorHAnsi" w:eastAsiaTheme="minorHAnsi" w:hAnsiTheme="minorHAnsi" w:cstheme="minorBidi" w:hint="default"/>
        <w:b w:val="0"/>
        <w:color w:val="auto"/>
        <w:sz w:val="22"/>
      </w:rPr>
    </w:lvl>
    <w:lvl w:ilvl="7">
      <w:start w:val="1"/>
      <w:numFmt w:val="decimal"/>
      <w:lvlText w:val="%1.%2.%3.%4.%5.%6.%7.%8"/>
      <w:lvlJc w:val="left"/>
      <w:pPr>
        <w:ind w:left="1440" w:hanging="1440"/>
      </w:pPr>
      <w:rPr>
        <w:rFonts w:asciiTheme="minorHAnsi" w:eastAsiaTheme="minorHAnsi" w:hAnsiTheme="minorHAnsi" w:cstheme="minorBidi" w:hint="default"/>
        <w:b w:val="0"/>
        <w:color w:val="auto"/>
        <w:sz w:val="22"/>
      </w:rPr>
    </w:lvl>
    <w:lvl w:ilvl="8">
      <w:start w:val="1"/>
      <w:numFmt w:val="decimal"/>
      <w:lvlText w:val="%1.%2.%3.%4.%5.%6.%7.%8.%9"/>
      <w:lvlJc w:val="left"/>
      <w:pPr>
        <w:ind w:left="1800" w:hanging="1800"/>
      </w:pPr>
      <w:rPr>
        <w:rFonts w:asciiTheme="minorHAnsi" w:eastAsiaTheme="minorHAnsi" w:hAnsiTheme="minorHAnsi" w:cstheme="minorBidi" w:hint="default"/>
        <w:b w:val="0"/>
        <w:color w:val="auto"/>
        <w:sz w:val="22"/>
      </w:rPr>
    </w:lvl>
  </w:abstractNum>
  <w:abstractNum w:abstractNumId="21" w15:restartNumberingAfterBreak="0">
    <w:nsid w:val="61EB3FEC"/>
    <w:multiLevelType w:val="multilevel"/>
    <w:tmpl w:val="E03E6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3C5D52"/>
    <w:multiLevelType w:val="multilevel"/>
    <w:tmpl w:val="9558CF74"/>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4833F69"/>
    <w:multiLevelType w:val="hybridMultilevel"/>
    <w:tmpl w:val="E2E02886"/>
    <w:lvl w:ilvl="0" w:tplc="7946D8BA">
      <w:start w:val="1"/>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B667A59"/>
    <w:multiLevelType w:val="multilevel"/>
    <w:tmpl w:val="DC428F5A"/>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0716EE7"/>
    <w:multiLevelType w:val="multilevel"/>
    <w:tmpl w:val="B3DED08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4A71A1"/>
    <w:multiLevelType w:val="multilevel"/>
    <w:tmpl w:val="B02AB18E"/>
    <w:lvl w:ilvl="0">
      <w:start w:val="6"/>
      <w:numFmt w:val="decimal"/>
      <w:lvlText w:val="%1."/>
      <w:lvlJc w:val="left"/>
      <w:pPr>
        <w:ind w:left="1068" w:hanging="360"/>
      </w:pPr>
      <w:rPr>
        <w:rFonts w:hint="default"/>
        <w:b/>
        <w:i w:val="0"/>
      </w:rPr>
    </w:lvl>
    <w:lvl w:ilvl="1">
      <w:start w:val="1"/>
      <w:numFmt w:val="decimal"/>
      <w:isLgl/>
      <w:lvlText w:val="%1.%2."/>
      <w:lvlJc w:val="left"/>
      <w:pPr>
        <w:ind w:left="1788" w:hanging="360"/>
      </w:pPr>
      <w:rPr>
        <w:rFonts w:hint="default"/>
      </w:rPr>
    </w:lvl>
    <w:lvl w:ilvl="2">
      <w:start w:val="1"/>
      <w:numFmt w:val="decimal"/>
      <w:isLgl/>
      <w:lvlText w:val="%1.%2.%3."/>
      <w:lvlJc w:val="left"/>
      <w:pPr>
        <w:ind w:left="2868" w:hanging="720"/>
      </w:pPr>
      <w:rPr>
        <w:rFonts w:hint="default"/>
      </w:rPr>
    </w:lvl>
    <w:lvl w:ilvl="3">
      <w:start w:val="1"/>
      <w:numFmt w:val="decimal"/>
      <w:isLgl/>
      <w:lvlText w:val="%1.%2.%3.%4."/>
      <w:lvlJc w:val="left"/>
      <w:pPr>
        <w:ind w:left="3588" w:hanging="720"/>
      </w:pPr>
      <w:rPr>
        <w:rFonts w:hint="default"/>
      </w:rPr>
    </w:lvl>
    <w:lvl w:ilvl="4">
      <w:start w:val="1"/>
      <w:numFmt w:val="decimal"/>
      <w:isLgl/>
      <w:lvlText w:val="%1.%2.%3.%4.%5."/>
      <w:lvlJc w:val="left"/>
      <w:pPr>
        <w:ind w:left="4668" w:hanging="1080"/>
      </w:pPr>
      <w:rPr>
        <w:rFonts w:hint="default"/>
      </w:rPr>
    </w:lvl>
    <w:lvl w:ilvl="5">
      <w:start w:val="1"/>
      <w:numFmt w:val="decimal"/>
      <w:isLgl/>
      <w:lvlText w:val="%1.%2.%3.%4.%5.%6."/>
      <w:lvlJc w:val="left"/>
      <w:pPr>
        <w:ind w:left="5388" w:hanging="1080"/>
      </w:pPr>
      <w:rPr>
        <w:rFonts w:hint="default"/>
      </w:rPr>
    </w:lvl>
    <w:lvl w:ilvl="6">
      <w:start w:val="1"/>
      <w:numFmt w:val="decimal"/>
      <w:isLgl/>
      <w:lvlText w:val="%1.%2.%3.%4.%5.%6.%7."/>
      <w:lvlJc w:val="left"/>
      <w:pPr>
        <w:ind w:left="6468" w:hanging="1440"/>
      </w:pPr>
      <w:rPr>
        <w:rFonts w:hint="default"/>
      </w:rPr>
    </w:lvl>
    <w:lvl w:ilvl="7">
      <w:start w:val="1"/>
      <w:numFmt w:val="decimal"/>
      <w:isLgl/>
      <w:lvlText w:val="%1.%2.%3.%4.%5.%6.%7.%8."/>
      <w:lvlJc w:val="left"/>
      <w:pPr>
        <w:ind w:left="7188" w:hanging="1440"/>
      </w:pPr>
      <w:rPr>
        <w:rFonts w:hint="default"/>
      </w:rPr>
    </w:lvl>
    <w:lvl w:ilvl="8">
      <w:start w:val="1"/>
      <w:numFmt w:val="decimal"/>
      <w:isLgl/>
      <w:lvlText w:val="%1.%2.%3.%4.%5.%6.%7.%8.%9."/>
      <w:lvlJc w:val="left"/>
      <w:pPr>
        <w:ind w:left="8268" w:hanging="1800"/>
      </w:pPr>
      <w:rPr>
        <w:rFonts w:hint="default"/>
      </w:rPr>
    </w:lvl>
  </w:abstractNum>
  <w:abstractNum w:abstractNumId="27" w15:restartNumberingAfterBreak="0">
    <w:nsid w:val="79D521AE"/>
    <w:multiLevelType w:val="multilevel"/>
    <w:tmpl w:val="852ED4B6"/>
    <w:lvl w:ilvl="0">
      <w:start w:val="5"/>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num w:numId="1" w16cid:durableId="1852451988">
    <w:abstractNumId w:val="4"/>
  </w:num>
  <w:num w:numId="2" w16cid:durableId="990866301">
    <w:abstractNumId w:val="16"/>
  </w:num>
  <w:num w:numId="3" w16cid:durableId="1293247606">
    <w:abstractNumId w:val="14"/>
  </w:num>
  <w:num w:numId="4" w16cid:durableId="1840348309">
    <w:abstractNumId w:val="24"/>
  </w:num>
  <w:num w:numId="5" w16cid:durableId="530998599">
    <w:abstractNumId w:val="0"/>
  </w:num>
  <w:num w:numId="6" w16cid:durableId="982541685">
    <w:abstractNumId w:val="20"/>
  </w:num>
  <w:num w:numId="7" w16cid:durableId="127667549">
    <w:abstractNumId w:val="11"/>
  </w:num>
  <w:num w:numId="8" w16cid:durableId="1162238490">
    <w:abstractNumId w:val="18"/>
  </w:num>
  <w:num w:numId="9" w16cid:durableId="1833175876">
    <w:abstractNumId w:val="22"/>
  </w:num>
  <w:num w:numId="10" w16cid:durableId="912852555">
    <w:abstractNumId w:val="8"/>
  </w:num>
  <w:num w:numId="11" w16cid:durableId="767892319">
    <w:abstractNumId w:val="10"/>
  </w:num>
  <w:num w:numId="12" w16cid:durableId="974028035">
    <w:abstractNumId w:val="17"/>
  </w:num>
  <w:num w:numId="13" w16cid:durableId="994845257">
    <w:abstractNumId w:val="13"/>
  </w:num>
  <w:num w:numId="14" w16cid:durableId="210001741">
    <w:abstractNumId w:val="7"/>
  </w:num>
  <w:num w:numId="15" w16cid:durableId="240263042">
    <w:abstractNumId w:val="27"/>
  </w:num>
  <w:num w:numId="16" w16cid:durableId="1695420558">
    <w:abstractNumId w:val="9"/>
  </w:num>
  <w:num w:numId="17" w16cid:durableId="397230">
    <w:abstractNumId w:val="1"/>
  </w:num>
  <w:num w:numId="18" w16cid:durableId="2013291170">
    <w:abstractNumId w:val="25"/>
  </w:num>
  <w:num w:numId="19" w16cid:durableId="77101529">
    <w:abstractNumId w:val="26"/>
  </w:num>
  <w:num w:numId="20" w16cid:durableId="853760993">
    <w:abstractNumId w:val="5"/>
  </w:num>
  <w:num w:numId="21" w16cid:durableId="1665039473">
    <w:abstractNumId w:val="19"/>
  </w:num>
  <w:num w:numId="22" w16cid:durableId="1402945966">
    <w:abstractNumId w:val="2"/>
  </w:num>
  <w:num w:numId="23" w16cid:durableId="649598455">
    <w:abstractNumId w:val="21"/>
  </w:num>
  <w:num w:numId="24" w16cid:durableId="757289005">
    <w:abstractNumId w:val="12"/>
  </w:num>
  <w:num w:numId="25" w16cid:durableId="1167671300">
    <w:abstractNumId w:val="6"/>
  </w:num>
  <w:num w:numId="26" w16cid:durableId="1499418813">
    <w:abstractNumId w:val="15"/>
  </w:num>
  <w:num w:numId="27" w16cid:durableId="897209923">
    <w:abstractNumId w:val="23"/>
  </w:num>
  <w:num w:numId="28" w16cid:durableId="98278000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vi Kuivonen">
    <w15:presenceInfo w15:providerId="None" w15:userId="Aivi Kuivo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29"/>
    <w:rsid w:val="00043426"/>
    <w:rsid w:val="00050593"/>
    <w:rsid w:val="00056DE2"/>
    <w:rsid w:val="00057534"/>
    <w:rsid w:val="000811C9"/>
    <w:rsid w:val="000A3BF3"/>
    <w:rsid w:val="000F402F"/>
    <w:rsid w:val="00102673"/>
    <w:rsid w:val="00120198"/>
    <w:rsid w:val="00122F29"/>
    <w:rsid w:val="001337A4"/>
    <w:rsid w:val="00164DE4"/>
    <w:rsid w:val="001A4AAD"/>
    <w:rsid w:val="00201F60"/>
    <w:rsid w:val="002311CE"/>
    <w:rsid w:val="00246A80"/>
    <w:rsid w:val="00260D91"/>
    <w:rsid w:val="00271C29"/>
    <w:rsid w:val="002B6007"/>
    <w:rsid w:val="002C7FC3"/>
    <w:rsid w:val="002F4FEA"/>
    <w:rsid w:val="002F6393"/>
    <w:rsid w:val="002F71AA"/>
    <w:rsid w:val="00315069"/>
    <w:rsid w:val="003451E7"/>
    <w:rsid w:val="003640EF"/>
    <w:rsid w:val="00380FFF"/>
    <w:rsid w:val="00381F9D"/>
    <w:rsid w:val="00382735"/>
    <w:rsid w:val="003A3666"/>
    <w:rsid w:val="003A59C4"/>
    <w:rsid w:val="003C78CB"/>
    <w:rsid w:val="003E4C28"/>
    <w:rsid w:val="003F214D"/>
    <w:rsid w:val="0041077E"/>
    <w:rsid w:val="00421E1F"/>
    <w:rsid w:val="00423E71"/>
    <w:rsid w:val="004433C6"/>
    <w:rsid w:val="004512CF"/>
    <w:rsid w:val="00474BAD"/>
    <w:rsid w:val="004C4380"/>
    <w:rsid w:val="004E1881"/>
    <w:rsid w:val="004F51BC"/>
    <w:rsid w:val="005006E2"/>
    <w:rsid w:val="0054123C"/>
    <w:rsid w:val="005442C4"/>
    <w:rsid w:val="00544517"/>
    <w:rsid w:val="00562AFF"/>
    <w:rsid w:val="00574FDB"/>
    <w:rsid w:val="00581FCC"/>
    <w:rsid w:val="005A23CA"/>
    <w:rsid w:val="005D0012"/>
    <w:rsid w:val="005E4BED"/>
    <w:rsid w:val="005E6070"/>
    <w:rsid w:val="005E6C38"/>
    <w:rsid w:val="00627303"/>
    <w:rsid w:val="0063372B"/>
    <w:rsid w:val="00671945"/>
    <w:rsid w:val="006A1910"/>
    <w:rsid w:val="006A63ED"/>
    <w:rsid w:val="006C5B5F"/>
    <w:rsid w:val="006C76BD"/>
    <w:rsid w:val="006D65EC"/>
    <w:rsid w:val="00732233"/>
    <w:rsid w:val="00737E73"/>
    <w:rsid w:val="00746393"/>
    <w:rsid w:val="00747B46"/>
    <w:rsid w:val="00757028"/>
    <w:rsid w:val="00765B50"/>
    <w:rsid w:val="00770D50"/>
    <w:rsid w:val="0078441A"/>
    <w:rsid w:val="007A4F9D"/>
    <w:rsid w:val="007D1E47"/>
    <w:rsid w:val="007D2708"/>
    <w:rsid w:val="007D527F"/>
    <w:rsid w:val="007E0BD8"/>
    <w:rsid w:val="007E7FD0"/>
    <w:rsid w:val="00800FFD"/>
    <w:rsid w:val="00822124"/>
    <w:rsid w:val="00843A80"/>
    <w:rsid w:val="00856592"/>
    <w:rsid w:val="00870CB7"/>
    <w:rsid w:val="00887F74"/>
    <w:rsid w:val="0089567D"/>
    <w:rsid w:val="008B6739"/>
    <w:rsid w:val="00920683"/>
    <w:rsid w:val="00926CD5"/>
    <w:rsid w:val="00931A82"/>
    <w:rsid w:val="00933056"/>
    <w:rsid w:val="00934F9A"/>
    <w:rsid w:val="0093570B"/>
    <w:rsid w:val="009531DD"/>
    <w:rsid w:val="00973F04"/>
    <w:rsid w:val="009854B6"/>
    <w:rsid w:val="009C656D"/>
    <w:rsid w:val="009D2CCD"/>
    <w:rsid w:val="009D6230"/>
    <w:rsid w:val="009D675B"/>
    <w:rsid w:val="009D6DB8"/>
    <w:rsid w:val="009E2BBA"/>
    <w:rsid w:val="00A10305"/>
    <w:rsid w:val="00A146CA"/>
    <w:rsid w:val="00A27F56"/>
    <w:rsid w:val="00A95E39"/>
    <w:rsid w:val="00AA0FB8"/>
    <w:rsid w:val="00AB2EC7"/>
    <w:rsid w:val="00AD15F3"/>
    <w:rsid w:val="00AD3838"/>
    <w:rsid w:val="00AD497E"/>
    <w:rsid w:val="00AE17C7"/>
    <w:rsid w:val="00AE19BC"/>
    <w:rsid w:val="00AF3D1E"/>
    <w:rsid w:val="00AF5F00"/>
    <w:rsid w:val="00AF79AF"/>
    <w:rsid w:val="00B01411"/>
    <w:rsid w:val="00B21E4C"/>
    <w:rsid w:val="00B53675"/>
    <w:rsid w:val="00B559F1"/>
    <w:rsid w:val="00B675C0"/>
    <w:rsid w:val="00B74547"/>
    <w:rsid w:val="00B77234"/>
    <w:rsid w:val="00B935E9"/>
    <w:rsid w:val="00BA6415"/>
    <w:rsid w:val="00BA6F24"/>
    <w:rsid w:val="00BB6D6E"/>
    <w:rsid w:val="00BE320F"/>
    <w:rsid w:val="00BF1C4C"/>
    <w:rsid w:val="00C01C23"/>
    <w:rsid w:val="00C13F90"/>
    <w:rsid w:val="00C32BD1"/>
    <w:rsid w:val="00C83734"/>
    <w:rsid w:val="00C837E6"/>
    <w:rsid w:val="00CA43BF"/>
    <w:rsid w:val="00CB02B2"/>
    <w:rsid w:val="00CD6EC5"/>
    <w:rsid w:val="00CF5CC6"/>
    <w:rsid w:val="00D06FE1"/>
    <w:rsid w:val="00D203FC"/>
    <w:rsid w:val="00D21FBE"/>
    <w:rsid w:val="00D307D8"/>
    <w:rsid w:val="00D414FE"/>
    <w:rsid w:val="00D73033"/>
    <w:rsid w:val="00D73579"/>
    <w:rsid w:val="00D8149E"/>
    <w:rsid w:val="00D919DE"/>
    <w:rsid w:val="00DB4A91"/>
    <w:rsid w:val="00DC4A13"/>
    <w:rsid w:val="00DD02D4"/>
    <w:rsid w:val="00DD4AE1"/>
    <w:rsid w:val="00DD6314"/>
    <w:rsid w:val="00DE49B9"/>
    <w:rsid w:val="00DE6A17"/>
    <w:rsid w:val="00E02809"/>
    <w:rsid w:val="00E26533"/>
    <w:rsid w:val="00E30ADF"/>
    <w:rsid w:val="00E43A64"/>
    <w:rsid w:val="00E72D97"/>
    <w:rsid w:val="00E8130A"/>
    <w:rsid w:val="00E84A6B"/>
    <w:rsid w:val="00E84BFE"/>
    <w:rsid w:val="00EA2A79"/>
    <w:rsid w:val="00EF38F0"/>
    <w:rsid w:val="00F17B9D"/>
    <w:rsid w:val="00F673EE"/>
    <w:rsid w:val="00F74ECE"/>
    <w:rsid w:val="00FD3014"/>
    <w:rsid w:val="00FF7D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C9A50"/>
  <w15:docId w15:val="{F718589F-0670-4916-95E2-F567709BF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23C"/>
    <w:pPr>
      <w:ind w:left="-57"/>
    </w:pPr>
  </w:style>
  <w:style w:type="paragraph" w:styleId="Heading1">
    <w:name w:val="heading 1"/>
    <w:basedOn w:val="Normal"/>
    <w:link w:val="Heading1Char"/>
    <w:uiPriority w:val="9"/>
    <w:qFormat/>
    <w:rsid w:val="00AE19BC"/>
    <w:pPr>
      <w:spacing w:before="100" w:beforeAutospacing="1" w:after="100" w:afterAutospacing="1" w:line="240" w:lineRule="auto"/>
      <w:ind w:left="0"/>
      <w:outlineLvl w:val="0"/>
    </w:pPr>
    <w:rPr>
      <w:rFonts w:ascii="Times New Roman" w:eastAsia="Times New Roman" w:hAnsi="Times New Roman" w:cs="Times New Roman"/>
      <w:b/>
      <w:bCs/>
      <w:kern w:val="36"/>
      <w:sz w:val="48"/>
      <w:szCs w:val="48"/>
      <w:lang w:eastAsia="et-EE"/>
    </w:rPr>
  </w:style>
  <w:style w:type="paragraph" w:styleId="Heading2">
    <w:name w:val="heading 2"/>
    <w:basedOn w:val="Normal"/>
    <w:next w:val="Normal"/>
    <w:link w:val="Heading2Char"/>
    <w:uiPriority w:val="9"/>
    <w:unhideWhenUsed/>
    <w:qFormat/>
    <w:rsid w:val="00AE19BC"/>
    <w:pPr>
      <w:keepNext/>
      <w:keepLines/>
      <w:spacing w:before="200" w:after="0"/>
      <w:ind w:left="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19BC"/>
    <w:pPr>
      <w:keepNext/>
      <w:keepLines/>
      <w:spacing w:before="200" w:after="0"/>
      <w:ind w:left="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customStyle="1" w:styleId="Heading1Char">
    <w:name w:val="Heading 1 Char"/>
    <w:basedOn w:val="DefaultParagraphFont"/>
    <w:link w:val="Heading1"/>
    <w:uiPriority w:val="9"/>
    <w:rsid w:val="00AE19BC"/>
    <w:rPr>
      <w:rFonts w:ascii="Times New Roman" w:eastAsia="Times New Roman" w:hAnsi="Times New Roman" w:cs="Times New Roman"/>
      <w:b/>
      <w:bCs/>
      <w:kern w:val="36"/>
      <w:sz w:val="48"/>
      <w:szCs w:val="48"/>
      <w:lang w:eastAsia="et-EE"/>
    </w:rPr>
  </w:style>
  <w:style w:type="character" w:customStyle="1" w:styleId="Heading2Char">
    <w:name w:val="Heading 2 Char"/>
    <w:basedOn w:val="DefaultParagraphFont"/>
    <w:link w:val="Heading2"/>
    <w:uiPriority w:val="9"/>
    <w:rsid w:val="00AE19B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E19BC"/>
    <w:rPr>
      <w:rFonts w:asciiTheme="majorHAnsi" w:eastAsiaTheme="majorEastAsia" w:hAnsiTheme="majorHAnsi" w:cstheme="majorBidi"/>
      <w:b/>
      <w:bCs/>
      <w:color w:val="4F81BD" w:themeColor="accent1"/>
    </w:rPr>
  </w:style>
  <w:style w:type="numbering" w:customStyle="1" w:styleId="NoList1">
    <w:name w:val="No List1"/>
    <w:next w:val="NoList"/>
    <w:uiPriority w:val="99"/>
    <w:semiHidden/>
    <w:unhideWhenUsed/>
    <w:rsid w:val="00AE19BC"/>
  </w:style>
  <w:style w:type="paragraph" w:styleId="ListParagraph">
    <w:name w:val="List Paragraph"/>
    <w:basedOn w:val="Normal"/>
    <w:uiPriority w:val="34"/>
    <w:qFormat/>
    <w:rsid w:val="00AE19BC"/>
    <w:pPr>
      <w:ind w:left="720"/>
      <w:contextualSpacing/>
    </w:pPr>
  </w:style>
  <w:style w:type="character" w:styleId="CommentReference">
    <w:name w:val="annotation reference"/>
    <w:basedOn w:val="DefaultParagraphFont"/>
    <w:uiPriority w:val="99"/>
    <w:unhideWhenUsed/>
    <w:rsid w:val="00AE19BC"/>
    <w:rPr>
      <w:sz w:val="16"/>
      <w:szCs w:val="16"/>
    </w:rPr>
  </w:style>
  <w:style w:type="paragraph" w:styleId="CommentText">
    <w:name w:val="annotation text"/>
    <w:basedOn w:val="Normal"/>
    <w:link w:val="CommentTextChar"/>
    <w:uiPriority w:val="99"/>
    <w:unhideWhenUsed/>
    <w:rsid w:val="00AE19BC"/>
    <w:pPr>
      <w:spacing w:line="240" w:lineRule="auto"/>
      <w:ind w:left="0"/>
    </w:pPr>
    <w:rPr>
      <w:sz w:val="20"/>
      <w:szCs w:val="20"/>
    </w:rPr>
  </w:style>
  <w:style w:type="character" w:customStyle="1" w:styleId="CommentTextChar">
    <w:name w:val="Comment Text Char"/>
    <w:basedOn w:val="DefaultParagraphFont"/>
    <w:link w:val="CommentText"/>
    <w:uiPriority w:val="99"/>
    <w:rsid w:val="00AE19BC"/>
    <w:rPr>
      <w:sz w:val="20"/>
      <w:szCs w:val="20"/>
    </w:rPr>
  </w:style>
  <w:style w:type="paragraph" w:styleId="CommentSubject">
    <w:name w:val="annotation subject"/>
    <w:basedOn w:val="CommentText"/>
    <w:next w:val="CommentText"/>
    <w:link w:val="CommentSubjectChar"/>
    <w:uiPriority w:val="99"/>
    <w:semiHidden/>
    <w:unhideWhenUsed/>
    <w:rsid w:val="00AE19BC"/>
    <w:rPr>
      <w:b/>
      <w:bCs/>
    </w:rPr>
  </w:style>
  <w:style w:type="character" w:customStyle="1" w:styleId="CommentSubjectChar">
    <w:name w:val="Comment Subject Char"/>
    <w:basedOn w:val="CommentTextChar"/>
    <w:link w:val="CommentSubject"/>
    <w:uiPriority w:val="99"/>
    <w:semiHidden/>
    <w:rsid w:val="00AE19BC"/>
    <w:rPr>
      <w:b/>
      <w:bCs/>
      <w:sz w:val="20"/>
      <w:szCs w:val="20"/>
    </w:rPr>
  </w:style>
  <w:style w:type="paragraph" w:styleId="NoSpacing">
    <w:name w:val="No Spacing"/>
    <w:uiPriority w:val="1"/>
    <w:qFormat/>
    <w:rsid w:val="00AE19BC"/>
    <w:pPr>
      <w:spacing w:after="0" w:line="240" w:lineRule="auto"/>
    </w:pPr>
    <w:rPr>
      <w:rFonts w:ascii="Calibri" w:eastAsia="Calibri" w:hAnsi="Calibri" w:cs="Times New Roman"/>
    </w:rPr>
  </w:style>
  <w:style w:type="paragraph" w:styleId="NormalWeb">
    <w:name w:val="Normal (Web)"/>
    <w:basedOn w:val="Normal"/>
    <w:uiPriority w:val="99"/>
    <w:unhideWhenUsed/>
    <w:rsid w:val="00AE19BC"/>
    <w:pPr>
      <w:spacing w:before="240" w:after="100" w:afterAutospacing="1" w:line="240" w:lineRule="auto"/>
      <w:ind w:left="0"/>
    </w:pPr>
    <w:rPr>
      <w:rFonts w:ascii="Times New Roman" w:eastAsia="Times New Roman" w:hAnsi="Times New Roman" w:cs="Times New Roman"/>
      <w:sz w:val="24"/>
      <w:szCs w:val="24"/>
      <w:lang w:eastAsia="et-EE"/>
    </w:rPr>
  </w:style>
  <w:style w:type="character" w:styleId="Hyperlink">
    <w:name w:val="Hyperlink"/>
    <w:basedOn w:val="DefaultParagraphFont"/>
    <w:uiPriority w:val="99"/>
    <w:rsid w:val="00AE19BC"/>
    <w:rPr>
      <w:rFonts w:cs="Times New Roman"/>
      <w:color w:val="777777"/>
      <w:u w:val="none"/>
      <w:effect w:val="non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 Char1,Märk,o"/>
    <w:basedOn w:val="Normal"/>
    <w:link w:val="FootnoteTextChar"/>
    <w:uiPriority w:val="99"/>
    <w:unhideWhenUsed/>
    <w:qFormat/>
    <w:rsid w:val="00AE19BC"/>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Märk Char,o Char"/>
    <w:basedOn w:val="DefaultParagraphFont"/>
    <w:link w:val="FootnoteText"/>
    <w:uiPriority w:val="99"/>
    <w:rsid w:val="00AE19BC"/>
    <w:rPr>
      <w:rFonts w:ascii="Times New Roman" w:eastAsia="Times New Roman" w:hAnsi="Times New Roman" w:cs="Times New Roman"/>
      <w:sz w:val="20"/>
      <w:szCs w:val="20"/>
      <w:lang w:val="en-GB"/>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link w:val="FootnoteReferneceChar"/>
    <w:unhideWhenUsed/>
    <w:qFormat/>
    <w:rsid w:val="00AE19BC"/>
    <w:rPr>
      <w:vertAlign w:val="superscript"/>
    </w:rPr>
  </w:style>
  <w:style w:type="character" w:customStyle="1" w:styleId="mm">
    <w:name w:val="mm"/>
    <w:basedOn w:val="DefaultParagraphFont"/>
    <w:rsid w:val="00AE19BC"/>
  </w:style>
  <w:style w:type="character" w:styleId="Strong">
    <w:name w:val="Strong"/>
    <w:basedOn w:val="DefaultParagraphFont"/>
    <w:uiPriority w:val="22"/>
    <w:qFormat/>
    <w:rsid w:val="00AE19BC"/>
    <w:rPr>
      <w:b/>
      <w:bCs/>
    </w:rPr>
  </w:style>
  <w:style w:type="character" w:customStyle="1" w:styleId="tyhik">
    <w:name w:val="tyhik"/>
    <w:basedOn w:val="DefaultParagraphFont"/>
    <w:rsid w:val="00AE19BC"/>
  </w:style>
  <w:style w:type="paragraph" w:styleId="EndnoteText">
    <w:name w:val="endnote text"/>
    <w:basedOn w:val="Normal"/>
    <w:link w:val="EndnoteTextChar"/>
    <w:uiPriority w:val="99"/>
    <w:semiHidden/>
    <w:unhideWhenUsed/>
    <w:rsid w:val="00AE19BC"/>
    <w:pPr>
      <w:spacing w:after="0" w:line="240" w:lineRule="auto"/>
      <w:ind w:left="0"/>
    </w:pPr>
    <w:rPr>
      <w:sz w:val="20"/>
      <w:szCs w:val="20"/>
    </w:rPr>
  </w:style>
  <w:style w:type="character" w:customStyle="1" w:styleId="EndnoteTextChar">
    <w:name w:val="Endnote Text Char"/>
    <w:basedOn w:val="DefaultParagraphFont"/>
    <w:link w:val="EndnoteText"/>
    <w:uiPriority w:val="99"/>
    <w:semiHidden/>
    <w:rsid w:val="00AE19BC"/>
    <w:rPr>
      <w:sz w:val="20"/>
      <w:szCs w:val="20"/>
    </w:rPr>
  </w:style>
  <w:style w:type="character" w:styleId="EndnoteReference">
    <w:name w:val="endnote reference"/>
    <w:basedOn w:val="DefaultParagraphFont"/>
    <w:uiPriority w:val="99"/>
    <w:semiHidden/>
    <w:unhideWhenUsed/>
    <w:rsid w:val="00AE19BC"/>
    <w:rPr>
      <w:vertAlign w:val="superscript"/>
    </w:rPr>
  </w:style>
  <w:style w:type="paragraph" w:styleId="Revision">
    <w:name w:val="Revision"/>
    <w:hidden/>
    <w:uiPriority w:val="99"/>
    <w:semiHidden/>
    <w:rsid w:val="00AE19BC"/>
    <w:pPr>
      <w:spacing w:after="0" w:line="240" w:lineRule="auto"/>
    </w:pPr>
  </w:style>
  <w:style w:type="character" w:styleId="FollowedHyperlink">
    <w:name w:val="FollowedHyperlink"/>
    <w:basedOn w:val="DefaultParagraphFont"/>
    <w:uiPriority w:val="99"/>
    <w:semiHidden/>
    <w:unhideWhenUsed/>
    <w:rsid w:val="00AE19BC"/>
    <w:rPr>
      <w:color w:val="800080" w:themeColor="followedHyperlink"/>
      <w:u w:val="single"/>
    </w:rPr>
  </w:style>
  <w:style w:type="character" w:customStyle="1" w:styleId="UnresolvedMention1">
    <w:name w:val="Unresolved Mention1"/>
    <w:basedOn w:val="DefaultParagraphFont"/>
    <w:uiPriority w:val="99"/>
    <w:semiHidden/>
    <w:unhideWhenUsed/>
    <w:rsid w:val="00AE19BC"/>
    <w:rPr>
      <w:color w:val="605E5C"/>
      <w:shd w:val="clear" w:color="auto" w:fill="E1DFDD"/>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uiPriority w:val="99"/>
    <w:rsid w:val="00AE19BC"/>
    <w:pPr>
      <w:spacing w:before="240" w:after="160" w:line="240" w:lineRule="exact"/>
      <w:ind w:left="0"/>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HTML/?uri=CELEX:32021R1060&amp;from=EN" TargetMode="External"/><Relationship Id="rId7" Type="http://schemas.openxmlformats.org/officeDocument/2006/relationships/hyperlink" Target="https://eur-lex.europa.eu/legal-content/ET/TXT/HTML/?uri=CELEX:02016R0679-20160504&amp;from=EN" TargetMode="External"/><Relationship Id="rId2" Type="http://schemas.openxmlformats.org/officeDocument/2006/relationships/hyperlink" Target="https://www.siseministeerium.ee/ministeerium-ja-kontaktid/kaasamine-osalemine/siseturvalisuse-arengukava-2020-2030" TargetMode="External"/><Relationship Id="rId1" Type="http://schemas.openxmlformats.org/officeDocument/2006/relationships/hyperlink" Target="https://eur-lex.europa.eu/legal-content/ET/TXT/?uri=CELEX%3A32021R1148" TargetMode="External"/><Relationship Id="rId6" Type="http://schemas.openxmlformats.org/officeDocument/2006/relationships/hyperlink" Target="https://eur-lex.europa.eu/legal-content/ET/TXT/?uri=CELEX%3A32019R1896&amp;qid=1669883619442" TargetMode="External"/><Relationship Id="rId5" Type="http://schemas.openxmlformats.org/officeDocument/2006/relationships/hyperlink" Target="https://www.riigiteataja.ee/akt/117052022013" TargetMode="External"/><Relationship Id="rId4" Type="http://schemas.openxmlformats.org/officeDocument/2006/relationships/hyperlink" Target="https://eur-lex.europa.eu/legal-content/ET/TXT/?uri=CELEX%3A32020R0852&amp;qid=1669884658950"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F6913-8EE2-4C5C-9D93-2B8BCE650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5324</Words>
  <Characters>30885</Characters>
  <Application>Microsoft Office Word</Application>
  <DocSecurity>0</DocSecurity>
  <Lines>257</Lines>
  <Paragraphs>72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36137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Aivi Kuivonen</cp:lastModifiedBy>
  <cp:revision>3</cp:revision>
  <cp:lastPrinted>2024-11-15T09:20:00Z</cp:lastPrinted>
  <dcterms:created xsi:type="dcterms:W3CDTF">2025-10-13T08:13:00Z</dcterms:created>
  <dcterms:modified xsi:type="dcterms:W3CDTF">2025-10-13T08:35:00Z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